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72" w:type="dxa"/>
        <w:tblLayout w:type="fixed"/>
        <w:tblCellMar>
          <w:left w:w="70" w:type="dxa"/>
          <w:right w:w="70" w:type="dxa"/>
        </w:tblCellMar>
        <w:tblLook w:val="0000" w:firstRow="0" w:lastRow="0" w:firstColumn="0" w:lastColumn="0" w:noHBand="0" w:noVBand="0"/>
      </w:tblPr>
      <w:tblGrid>
        <w:gridCol w:w="2836"/>
        <w:gridCol w:w="6520"/>
      </w:tblGrid>
      <w:tr w:rsidR="00104BC6" w:rsidRPr="00986AF8" w14:paraId="4ABF22A9" w14:textId="77777777">
        <w:tc>
          <w:tcPr>
            <w:tcW w:w="2836" w:type="dxa"/>
            <w:vAlign w:val="center"/>
          </w:tcPr>
          <w:bookmarkStart w:id="0" w:name="_MON_1242738809"/>
          <w:bookmarkStart w:id="1" w:name="_MON_1242742414"/>
          <w:bookmarkStart w:id="2" w:name="OLE_LINK1"/>
          <w:bookmarkEnd w:id="0"/>
          <w:bookmarkEnd w:id="1"/>
          <w:bookmarkStart w:id="3" w:name="_MON_1240839649"/>
          <w:bookmarkEnd w:id="3"/>
          <w:p w14:paraId="1CD4592F" w14:textId="77777777" w:rsidR="00104BC6" w:rsidRPr="00986AF8" w:rsidRDefault="00A84074" w:rsidP="00C7108B">
            <w:pPr>
              <w:jc w:val="center"/>
              <w:rPr>
                <w:rFonts w:ascii="Bookman Old Style" w:hAnsi="Bookman Old Style"/>
                <w:sz w:val="32"/>
              </w:rPr>
            </w:pPr>
            <w:r w:rsidRPr="00986AF8">
              <w:object w:dxaOrig="1726" w:dyaOrig="1742" w14:anchorId="42A6AB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pt;height:87pt" o:ole="">
                  <v:imagedata r:id="rId8" o:title=""/>
                </v:shape>
                <o:OLEObject Type="Embed" ProgID="Word.Picture.8" ShapeID="_x0000_i1025" DrawAspect="Content" ObjectID="_1813768127" r:id="rId9"/>
              </w:object>
            </w:r>
          </w:p>
        </w:tc>
        <w:tc>
          <w:tcPr>
            <w:tcW w:w="6520" w:type="dxa"/>
          </w:tcPr>
          <w:p w14:paraId="196E2A8E" w14:textId="77777777" w:rsidR="00104BC6" w:rsidRPr="00986AF8" w:rsidRDefault="00104BC6" w:rsidP="00C7108B">
            <w:pPr>
              <w:jc w:val="center"/>
              <w:rPr>
                <w:b/>
                <w:sz w:val="16"/>
                <w:szCs w:val="16"/>
              </w:rPr>
            </w:pPr>
          </w:p>
          <w:p w14:paraId="32635231" w14:textId="77777777" w:rsidR="00104BC6" w:rsidRPr="00986AF8" w:rsidRDefault="004B2D2F" w:rsidP="00C7108B">
            <w:pPr>
              <w:jc w:val="center"/>
              <w:rPr>
                <w:rFonts w:ascii="Arial" w:hAnsi="Arial" w:cs="Arial"/>
                <w:sz w:val="36"/>
              </w:rPr>
            </w:pPr>
            <w:r w:rsidRPr="00986AF8">
              <w:rPr>
                <w:rFonts w:ascii="Arial" w:hAnsi="Arial" w:cs="Arial"/>
                <w:sz w:val="36"/>
              </w:rPr>
              <w:t xml:space="preserve">DIRECTION </w:t>
            </w:r>
            <w:r w:rsidR="00104BC6" w:rsidRPr="00986AF8">
              <w:rPr>
                <w:rFonts w:ascii="Arial" w:hAnsi="Arial" w:cs="Arial"/>
                <w:sz w:val="36"/>
              </w:rPr>
              <w:t>DE L</w:t>
            </w:r>
            <w:r w:rsidR="0074397B" w:rsidRPr="00986AF8">
              <w:rPr>
                <w:rFonts w:ascii="Arial" w:hAnsi="Arial" w:cs="Arial"/>
                <w:sz w:val="36"/>
              </w:rPr>
              <w:t>’</w:t>
            </w:r>
            <w:r w:rsidR="00104BC6" w:rsidRPr="00986AF8">
              <w:rPr>
                <w:rFonts w:ascii="Arial" w:hAnsi="Arial" w:cs="Arial"/>
                <w:sz w:val="36"/>
              </w:rPr>
              <w:t>ARCHITECTURE,</w:t>
            </w:r>
          </w:p>
          <w:p w14:paraId="2754FC04" w14:textId="77777777" w:rsidR="00104BC6" w:rsidRPr="00986AF8" w:rsidRDefault="004B2D2F" w:rsidP="00C7108B">
            <w:pPr>
              <w:jc w:val="center"/>
              <w:rPr>
                <w:rFonts w:ascii="Arial" w:hAnsi="Arial" w:cs="Arial"/>
                <w:b/>
              </w:rPr>
            </w:pPr>
            <w:r w:rsidRPr="00986AF8">
              <w:rPr>
                <w:rFonts w:ascii="Arial" w:hAnsi="Arial" w:cs="Arial"/>
                <w:sz w:val="36"/>
              </w:rPr>
              <w:t xml:space="preserve">DU PATRIMOINE </w:t>
            </w:r>
            <w:r w:rsidR="00104BC6" w:rsidRPr="00986AF8">
              <w:rPr>
                <w:rFonts w:ascii="Arial" w:hAnsi="Arial" w:cs="Arial"/>
                <w:sz w:val="36"/>
              </w:rPr>
              <w:t>ET DES JARDINS</w:t>
            </w:r>
          </w:p>
          <w:p w14:paraId="0254F39C" w14:textId="77777777" w:rsidR="00104BC6" w:rsidRPr="00986AF8" w:rsidRDefault="00104BC6" w:rsidP="00C7108B">
            <w:pPr>
              <w:rPr>
                <w:rFonts w:ascii="Arial" w:hAnsi="Arial" w:cs="Arial"/>
                <w:b/>
                <w:sz w:val="32"/>
              </w:rPr>
            </w:pPr>
          </w:p>
          <w:p w14:paraId="10124619" w14:textId="77777777" w:rsidR="00104BC6" w:rsidRPr="00986AF8" w:rsidRDefault="00EC76C9" w:rsidP="00C7108B">
            <w:pPr>
              <w:jc w:val="center"/>
              <w:rPr>
                <w:rFonts w:ascii="Arial" w:hAnsi="Arial"/>
              </w:rPr>
            </w:pPr>
            <w:r>
              <w:rPr>
                <w:rFonts w:ascii="Arial" w:hAnsi="Arial"/>
              </w:rPr>
              <w:t>15</w:t>
            </w:r>
            <w:r w:rsidR="00104BC6" w:rsidRPr="00986AF8">
              <w:rPr>
                <w:rFonts w:ascii="Arial" w:hAnsi="Arial"/>
              </w:rPr>
              <w:t xml:space="preserve">, RUE DE VAUGIRARD </w:t>
            </w:r>
            <w:r w:rsidR="00AF29EF" w:rsidRPr="00986AF8">
              <w:rPr>
                <w:rFonts w:ascii="Arial" w:hAnsi="Arial"/>
              </w:rPr>
              <w:t>– 75006</w:t>
            </w:r>
            <w:r w:rsidR="00104BC6" w:rsidRPr="00986AF8">
              <w:rPr>
                <w:rFonts w:ascii="Arial" w:hAnsi="Arial"/>
              </w:rPr>
              <w:t xml:space="preserve"> PARIS </w:t>
            </w:r>
          </w:p>
          <w:p w14:paraId="2817D6D2" w14:textId="77777777" w:rsidR="00104BC6" w:rsidRPr="00986AF8" w:rsidRDefault="00104BC6" w:rsidP="00C7108B">
            <w:pPr>
              <w:rPr>
                <w:rFonts w:ascii="Arial" w:hAnsi="Arial"/>
                <w:sz w:val="16"/>
              </w:rPr>
            </w:pPr>
          </w:p>
          <w:p w14:paraId="35990770" w14:textId="77777777" w:rsidR="00104BC6" w:rsidRPr="00986AF8" w:rsidRDefault="00104BC6" w:rsidP="00C7108B">
            <w:pPr>
              <w:ind w:left="72"/>
              <w:jc w:val="center"/>
              <w:rPr>
                <w:b/>
                <w:sz w:val="32"/>
              </w:rPr>
            </w:pPr>
            <w:r w:rsidRPr="00986AF8">
              <w:rPr>
                <w:rFonts w:ascii="Arial" w:hAnsi="Arial"/>
                <w:sz w:val="18"/>
              </w:rPr>
              <w:t>T</w:t>
            </w:r>
            <w:r w:rsidR="00C12477" w:rsidRPr="00986AF8">
              <w:rPr>
                <w:rFonts w:ascii="Arial" w:hAnsi="Arial" w:cs="Arial"/>
                <w:sz w:val="18"/>
              </w:rPr>
              <w:t>É</w:t>
            </w:r>
            <w:r w:rsidRPr="00986AF8">
              <w:rPr>
                <w:rFonts w:ascii="Arial" w:hAnsi="Arial"/>
                <w:sz w:val="18"/>
              </w:rPr>
              <w:t>L</w:t>
            </w:r>
            <w:r w:rsidR="00C12477" w:rsidRPr="00986AF8">
              <w:rPr>
                <w:rFonts w:ascii="Arial" w:hAnsi="Arial" w:cs="Arial"/>
                <w:sz w:val="18"/>
              </w:rPr>
              <w:t>É</w:t>
            </w:r>
            <w:r w:rsidRPr="00986AF8">
              <w:rPr>
                <w:rFonts w:ascii="Arial" w:hAnsi="Arial"/>
                <w:sz w:val="18"/>
              </w:rPr>
              <w:t xml:space="preserve">PHONE : 01 42 34 22 10                            </w:t>
            </w:r>
            <w:r w:rsidR="00EC76C9" w:rsidRPr="00EC76C9">
              <w:rPr>
                <w:rFonts w:ascii="Arial" w:hAnsi="Arial"/>
                <w:sz w:val="18"/>
              </w:rPr>
              <w:t>marches-apj@senat.fr</w:t>
            </w:r>
          </w:p>
        </w:tc>
      </w:tr>
    </w:tbl>
    <w:bookmarkEnd w:id="2"/>
    <w:p w14:paraId="21A19878" w14:textId="078DB3B6" w:rsidR="00DF0697" w:rsidRPr="006928E0" w:rsidRDefault="007A1290" w:rsidP="00C7108B">
      <w:pPr>
        <w:pBdr>
          <w:top w:val="single" w:sz="12" w:space="20" w:color="auto"/>
          <w:left w:val="single" w:sz="12" w:space="0" w:color="auto"/>
          <w:bottom w:val="single" w:sz="12" w:space="20" w:color="auto"/>
          <w:right w:val="single" w:sz="12" w:space="0" w:color="auto"/>
        </w:pBdr>
        <w:spacing w:before="1200"/>
        <w:jc w:val="center"/>
        <w:rPr>
          <w:rFonts w:ascii="Arial (W1)" w:hAnsi="Arial (W1)" w:cs="Arial"/>
          <w:b/>
          <w:caps/>
          <w:sz w:val="48"/>
          <w:szCs w:val="48"/>
        </w:rPr>
      </w:pPr>
      <w:r>
        <w:rPr>
          <w:rFonts w:ascii="Arial (W1)" w:hAnsi="Arial (W1)" w:cs="Arial"/>
          <w:b/>
          <w:caps/>
          <w:sz w:val="48"/>
          <w:szCs w:val="48"/>
        </w:rPr>
        <w:t xml:space="preserve">Palais du Luxembourg et </w:t>
      </w:r>
      <w:r w:rsidR="00D21DB6">
        <w:rPr>
          <w:rFonts w:ascii="Arial (W1)" w:hAnsi="Arial (W1)" w:cs="Arial"/>
          <w:b/>
          <w:caps/>
          <w:sz w:val="48"/>
          <w:szCs w:val="48"/>
        </w:rPr>
        <w:t xml:space="preserve">ses </w:t>
      </w:r>
      <w:r>
        <w:rPr>
          <w:rFonts w:ascii="Arial (W1)" w:hAnsi="Arial (W1)" w:cs="Arial"/>
          <w:b/>
          <w:caps/>
          <w:sz w:val="48"/>
          <w:szCs w:val="48"/>
        </w:rPr>
        <w:t>dépendances</w:t>
      </w:r>
    </w:p>
    <w:p w14:paraId="4F62FCB9" w14:textId="77777777" w:rsidR="00DF0697" w:rsidRPr="006928E0" w:rsidRDefault="00DF0697" w:rsidP="00C7108B">
      <w:pPr>
        <w:pBdr>
          <w:top w:val="single" w:sz="12" w:space="20" w:color="auto"/>
          <w:left w:val="single" w:sz="12" w:space="0" w:color="auto"/>
          <w:bottom w:val="single" w:sz="12" w:space="20" w:color="auto"/>
          <w:right w:val="single" w:sz="12" w:space="0" w:color="auto"/>
        </w:pBdr>
        <w:jc w:val="center"/>
        <w:rPr>
          <w:rFonts w:ascii="Arial" w:hAnsi="Arial" w:cs="Arial"/>
          <w:b/>
          <w:caps/>
          <w:sz w:val="44"/>
          <w:szCs w:val="44"/>
        </w:rPr>
      </w:pPr>
    </w:p>
    <w:p w14:paraId="238629D6" w14:textId="77777777" w:rsidR="00816A48" w:rsidRPr="00816A48" w:rsidRDefault="00FC51B1" w:rsidP="00C7108B">
      <w:pPr>
        <w:pBdr>
          <w:top w:val="single" w:sz="12" w:space="20" w:color="auto"/>
          <w:left w:val="single" w:sz="12" w:space="0" w:color="auto"/>
          <w:bottom w:val="single" w:sz="12" w:space="20" w:color="auto"/>
          <w:right w:val="single" w:sz="12" w:space="0" w:color="auto"/>
        </w:pBdr>
        <w:spacing w:before="120"/>
        <w:jc w:val="center"/>
        <w:rPr>
          <w:rFonts w:ascii="Arial (W1)" w:hAnsi="Arial (W1)" w:cs="Arial"/>
          <w:b/>
          <w:caps/>
          <w:sz w:val="40"/>
          <w:szCs w:val="40"/>
        </w:rPr>
      </w:pPr>
      <w:r>
        <w:rPr>
          <w:rFonts w:ascii="Arial (W1)" w:hAnsi="Arial (W1)" w:cs="Arial"/>
          <w:b/>
          <w:caps/>
          <w:sz w:val="40"/>
          <w:szCs w:val="40"/>
        </w:rPr>
        <w:t xml:space="preserve">accord-cadre de </w:t>
      </w:r>
      <w:r w:rsidR="00816A48" w:rsidRPr="00816A48">
        <w:rPr>
          <w:rFonts w:ascii="Arial (W1)" w:hAnsi="Arial (W1)" w:cs="Arial"/>
          <w:b/>
          <w:caps/>
          <w:sz w:val="40"/>
          <w:szCs w:val="40"/>
        </w:rPr>
        <w:t xml:space="preserve">fourniture et </w:t>
      </w:r>
      <w:r>
        <w:rPr>
          <w:rFonts w:ascii="Arial (W1)" w:hAnsi="Arial (W1)" w:cs="Arial"/>
          <w:b/>
          <w:caps/>
          <w:sz w:val="40"/>
          <w:szCs w:val="40"/>
        </w:rPr>
        <w:t xml:space="preserve">de </w:t>
      </w:r>
      <w:r w:rsidR="00816A48" w:rsidRPr="00816A48">
        <w:rPr>
          <w:rFonts w:ascii="Arial (W1)" w:hAnsi="Arial (W1)" w:cs="Arial"/>
          <w:b/>
          <w:caps/>
          <w:sz w:val="40"/>
          <w:szCs w:val="40"/>
        </w:rPr>
        <w:t>maintenance d’équipe</w:t>
      </w:r>
      <w:r w:rsidR="00B11F7A">
        <w:rPr>
          <w:rFonts w:ascii="Arial (W1)" w:hAnsi="Arial (W1)" w:cs="Arial"/>
          <w:b/>
          <w:caps/>
          <w:sz w:val="40"/>
          <w:szCs w:val="40"/>
        </w:rPr>
        <w:t>ments industriels de cuisine – É</w:t>
      </w:r>
      <w:r w:rsidR="00816A48" w:rsidRPr="00816A48">
        <w:rPr>
          <w:rFonts w:ascii="Arial (W1)" w:hAnsi="Arial (W1)" w:cs="Arial"/>
          <w:b/>
          <w:caps/>
          <w:sz w:val="40"/>
          <w:szCs w:val="40"/>
        </w:rPr>
        <w:t>quipements froids</w:t>
      </w:r>
      <w:r w:rsidR="006A68FE">
        <w:rPr>
          <w:rFonts w:ascii="Arial (W1)" w:hAnsi="Arial (W1)" w:cs="Arial"/>
          <w:b/>
          <w:caps/>
          <w:sz w:val="40"/>
          <w:szCs w:val="40"/>
        </w:rPr>
        <w:t xml:space="preserve"> et chauds</w:t>
      </w:r>
    </w:p>
    <w:p w14:paraId="6CFFCE68" w14:textId="77777777" w:rsidR="00D276AE" w:rsidRPr="00986AF8" w:rsidRDefault="00D276AE" w:rsidP="00C7108B">
      <w:pPr>
        <w:jc w:val="center"/>
        <w:rPr>
          <w:rFonts w:ascii="Arial" w:hAnsi="Arial" w:cs="Arial"/>
        </w:rPr>
      </w:pPr>
    </w:p>
    <w:p w14:paraId="2C9E598D" w14:textId="77777777" w:rsidR="00D276AE" w:rsidRPr="00986AF8" w:rsidRDefault="00D276AE" w:rsidP="00C7108B">
      <w:pPr>
        <w:jc w:val="center"/>
        <w:rPr>
          <w:rFonts w:ascii="Arial" w:hAnsi="Arial" w:cs="Arial"/>
        </w:rPr>
      </w:pPr>
    </w:p>
    <w:p w14:paraId="51DE541B" w14:textId="4B52406C" w:rsidR="00D276AE" w:rsidRDefault="00D276AE" w:rsidP="00C7108B">
      <w:pPr>
        <w:pBdr>
          <w:top w:val="single" w:sz="4" w:space="10" w:color="auto"/>
          <w:left w:val="single" w:sz="4" w:space="0" w:color="auto"/>
          <w:bottom w:val="single" w:sz="4" w:space="10" w:color="auto"/>
          <w:right w:val="single" w:sz="4" w:space="0" w:color="auto"/>
        </w:pBdr>
        <w:jc w:val="center"/>
        <w:rPr>
          <w:rFonts w:ascii="Arial" w:hAnsi="Arial" w:cs="Arial"/>
          <w:b/>
          <w:sz w:val="44"/>
          <w:szCs w:val="44"/>
        </w:rPr>
      </w:pPr>
      <w:r w:rsidRPr="00986AF8">
        <w:rPr>
          <w:rFonts w:ascii="Arial" w:hAnsi="Arial" w:cs="Arial"/>
          <w:b/>
          <w:sz w:val="44"/>
          <w:szCs w:val="44"/>
        </w:rPr>
        <w:t xml:space="preserve">Marché subséquent </w:t>
      </w:r>
      <w:r w:rsidR="00CB3977">
        <w:rPr>
          <w:rFonts w:ascii="Arial" w:hAnsi="Arial" w:cs="Arial"/>
          <w:b/>
          <w:sz w:val="44"/>
          <w:szCs w:val="44"/>
        </w:rPr>
        <w:t xml:space="preserve">fictif </w:t>
      </w:r>
      <w:r w:rsidRPr="00986AF8">
        <w:rPr>
          <w:rFonts w:ascii="Arial" w:hAnsi="Arial" w:cs="Arial"/>
          <w:b/>
          <w:sz w:val="44"/>
          <w:szCs w:val="44"/>
        </w:rPr>
        <w:t xml:space="preserve">n° </w:t>
      </w:r>
      <w:r w:rsidR="00B37AE3">
        <w:rPr>
          <w:rFonts w:ascii="Arial" w:hAnsi="Arial" w:cs="Arial"/>
          <w:b/>
          <w:sz w:val="44"/>
          <w:szCs w:val="44"/>
        </w:rPr>
        <w:t>3</w:t>
      </w:r>
    </w:p>
    <w:p w14:paraId="594D8080" w14:textId="0FE686E9" w:rsidR="000842A5" w:rsidRPr="000842A5" w:rsidRDefault="00440FBF" w:rsidP="00C7108B">
      <w:pPr>
        <w:pBdr>
          <w:top w:val="single" w:sz="4" w:space="10" w:color="auto"/>
          <w:left w:val="single" w:sz="4" w:space="0" w:color="auto"/>
          <w:bottom w:val="single" w:sz="4" w:space="10" w:color="auto"/>
          <w:right w:val="single" w:sz="4" w:space="0" w:color="auto"/>
        </w:pBdr>
        <w:jc w:val="center"/>
        <w:rPr>
          <w:rFonts w:ascii="Arial" w:hAnsi="Arial" w:cs="Arial"/>
          <w:b/>
          <w:sz w:val="36"/>
          <w:szCs w:val="36"/>
        </w:rPr>
      </w:pPr>
      <w:r>
        <w:rPr>
          <w:rFonts w:ascii="Arial" w:hAnsi="Arial" w:cs="Arial"/>
          <w:b/>
          <w:sz w:val="36"/>
          <w:szCs w:val="36"/>
        </w:rPr>
        <w:t xml:space="preserve">Fourniture et installation d’un </w:t>
      </w:r>
      <w:r w:rsidR="00B37AE3">
        <w:rPr>
          <w:rFonts w:ascii="Arial" w:hAnsi="Arial" w:cs="Arial"/>
          <w:b/>
          <w:sz w:val="36"/>
          <w:szCs w:val="36"/>
        </w:rPr>
        <w:t>four 10 niveaux</w:t>
      </w:r>
    </w:p>
    <w:p w14:paraId="0D478F89" w14:textId="77777777" w:rsidR="00D276AE" w:rsidRPr="00986AF8" w:rsidRDefault="00D276AE" w:rsidP="00C7108B">
      <w:pPr>
        <w:jc w:val="center"/>
        <w:rPr>
          <w:rFonts w:ascii="Arial" w:hAnsi="Arial" w:cs="Arial"/>
        </w:rPr>
      </w:pPr>
    </w:p>
    <w:p w14:paraId="0D5A36DE" w14:textId="77777777" w:rsidR="00D276AE" w:rsidRPr="00986AF8" w:rsidRDefault="00D276AE" w:rsidP="00C7108B">
      <w:pPr>
        <w:pStyle w:val="TITREPIECE"/>
        <w:pBdr>
          <w:top w:val="single" w:sz="12" w:space="15" w:color="auto"/>
          <w:left w:val="single" w:sz="12" w:space="0" w:color="auto"/>
          <w:bottom w:val="single" w:sz="12" w:space="15" w:color="auto"/>
          <w:right w:val="single" w:sz="12" w:space="0" w:color="auto"/>
        </w:pBdr>
      </w:pPr>
      <w:r w:rsidRPr="00986AF8">
        <w:t>ACTE D’ENGAGEMENT COMPLÉMENTAIRE</w:t>
      </w:r>
    </w:p>
    <w:p w14:paraId="58F789AF" w14:textId="77777777" w:rsidR="00D276AE" w:rsidRPr="00986AF8" w:rsidRDefault="00D276AE" w:rsidP="00C7108B">
      <w:pPr>
        <w:jc w:val="center"/>
        <w:rPr>
          <w:rFonts w:ascii="Arial" w:hAnsi="Arial" w:cs="Arial"/>
        </w:rPr>
      </w:pPr>
    </w:p>
    <w:p w14:paraId="2B69F0C4" w14:textId="77777777" w:rsidR="00D276AE" w:rsidRDefault="00D276AE" w:rsidP="00C7108B">
      <w:pPr>
        <w:jc w:val="center"/>
        <w:rPr>
          <w:rFonts w:ascii="Arial" w:hAnsi="Arial" w:cs="Arial"/>
        </w:rPr>
      </w:pPr>
    </w:p>
    <w:p w14:paraId="1A466227" w14:textId="63BF03EE" w:rsidR="00D276AE" w:rsidRPr="00986AF8" w:rsidRDefault="00CB3977" w:rsidP="00F60959">
      <w:pPr>
        <w:spacing w:line="360" w:lineRule="atLeast"/>
        <w:jc w:val="right"/>
        <w:rPr>
          <w:rFonts w:ascii="Arial (W1)" w:hAnsi="Arial (W1)" w:cs="Arial"/>
          <w:caps/>
          <w:sz w:val="40"/>
          <w:szCs w:val="40"/>
        </w:rPr>
      </w:pPr>
      <w:r>
        <w:rPr>
          <w:rFonts w:ascii="Arial (W1)" w:hAnsi="Arial (W1)" w:cs="Arial"/>
          <w:caps/>
          <w:sz w:val="40"/>
          <w:szCs w:val="40"/>
        </w:rPr>
        <w:t>JUILLET 2025</w:t>
      </w:r>
    </w:p>
    <w:p w14:paraId="19302892" w14:textId="77777777" w:rsidR="00104BC6" w:rsidRPr="00986AF8" w:rsidRDefault="00104BC6" w:rsidP="00C7108B">
      <w:pPr>
        <w:spacing w:line="360" w:lineRule="atLeast"/>
        <w:jc w:val="center"/>
        <w:rPr>
          <w:b/>
          <w:sz w:val="28"/>
        </w:rPr>
        <w:sectPr w:rsidR="00104BC6" w:rsidRPr="00986AF8" w:rsidSect="00204288">
          <w:headerReference w:type="default" r:id="rId10"/>
          <w:footnotePr>
            <w:numRestart w:val="eachPage"/>
          </w:footnotePr>
          <w:pgSz w:w="11907" w:h="16840" w:code="9"/>
          <w:pgMar w:top="1701" w:right="1418" w:bottom="1134" w:left="1418" w:header="851" w:footer="1077" w:gutter="0"/>
          <w:pgNumType w:start="2"/>
          <w:cols w:space="720"/>
          <w:titlePg/>
        </w:sectPr>
      </w:pPr>
    </w:p>
    <w:p w14:paraId="67911791" w14:textId="77777777" w:rsidR="000C41BA" w:rsidRPr="00F33ED7" w:rsidRDefault="000C41BA" w:rsidP="00C7108B">
      <w:pPr>
        <w:pStyle w:val="DCETexte"/>
        <w:ind w:firstLine="0"/>
        <w:jc w:val="center"/>
        <w:rPr>
          <w:b/>
          <w:smallCaps/>
          <w:sz w:val="28"/>
          <w:szCs w:val="28"/>
        </w:rPr>
      </w:pPr>
      <w:r w:rsidRPr="00F33ED7">
        <w:rPr>
          <w:b/>
          <w:smallCaps/>
          <w:sz w:val="28"/>
          <w:szCs w:val="28"/>
        </w:rPr>
        <w:lastRenderedPageBreak/>
        <w:t>MARCHÉ PUBLIC</w:t>
      </w:r>
    </w:p>
    <w:p w14:paraId="44420E29" w14:textId="77777777" w:rsidR="000C41BA" w:rsidRPr="00986AF8" w:rsidRDefault="000C41BA" w:rsidP="00C7108B">
      <w:pPr>
        <w:pStyle w:val="DCETexteAE"/>
        <w:tabs>
          <w:tab w:val="left" w:pos="2552"/>
          <w:tab w:val="left" w:pos="2835"/>
        </w:tabs>
        <w:spacing w:after="360"/>
      </w:pPr>
    </w:p>
    <w:p w14:paraId="352617BB" w14:textId="77777777" w:rsidR="00DB74C0" w:rsidRPr="00406521" w:rsidRDefault="000C41BA" w:rsidP="00F40570">
      <w:pPr>
        <w:pStyle w:val="DCETexteAE"/>
        <w:tabs>
          <w:tab w:val="left" w:pos="2552"/>
          <w:tab w:val="left" w:pos="2835"/>
        </w:tabs>
        <w:ind w:left="2835" w:hanging="2835"/>
      </w:pPr>
      <w:r w:rsidRPr="00986AF8">
        <w:rPr>
          <w:b/>
        </w:rPr>
        <w:t>Objet</w:t>
      </w:r>
      <w:r w:rsidRPr="00986AF8">
        <w:tab/>
        <w:t>:</w:t>
      </w:r>
      <w:r w:rsidRPr="00986AF8">
        <w:tab/>
      </w:r>
      <w:r w:rsidR="00F40570">
        <w:t>Palais du Luxembourg et dépendance</w:t>
      </w:r>
      <w:r w:rsidR="00F076AB">
        <w:t>s</w:t>
      </w:r>
      <w:r w:rsidR="00F40570">
        <w:t xml:space="preserve"> - Fourniture et maintenance d’équipements industriels de cuisine – équipements froids et chauds</w:t>
      </w:r>
    </w:p>
    <w:p w14:paraId="11693CCD" w14:textId="77777777" w:rsidR="004B2D2F" w:rsidRDefault="004B2D2F" w:rsidP="00C7108B">
      <w:pPr>
        <w:pStyle w:val="DCETexteAE"/>
        <w:tabs>
          <w:tab w:val="left" w:pos="2552"/>
          <w:tab w:val="left" w:pos="2835"/>
        </w:tabs>
        <w:spacing w:after="0"/>
        <w:ind w:left="2835" w:hanging="2835"/>
      </w:pPr>
    </w:p>
    <w:p w14:paraId="0D4E2C1D" w14:textId="365CD4CD" w:rsidR="000C41BA" w:rsidRPr="00986AF8" w:rsidRDefault="000C41BA" w:rsidP="00C7108B">
      <w:pPr>
        <w:pStyle w:val="DCETexteAE"/>
        <w:tabs>
          <w:tab w:val="left" w:pos="2552"/>
          <w:tab w:val="left" w:pos="2835"/>
        </w:tabs>
        <w:spacing w:after="360"/>
        <w:rPr>
          <w:b/>
        </w:rPr>
      </w:pPr>
      <w:r w:rsidRPr="00986AF8">
        <w:rPr>
          <w:b/>
        </w:rPr>
        <w:t>Marché</w:t>
      </w:r>
      <w:r w:rsidR="00204288" w:rsidRPr="00986AF8">
        <w:rPr>
          <w:b/>
        </w:rPr>
        <w:t xml:space="preserve"> subséquent</w:t>
      </w:r>
      <w:r w:rsidR="00CB3977">
        <w:rPr>
          <w:b/>
        </w:rPr>
        <w:t xml:space="preserve"> fictif</w:t>
      </w:r>
      <w:r w:rsidR="00204288" w:rsidRPr="00986AF8">
        <w:rPr>
          <w:b/>
        </w:rPr>
        <w:t xml:space="preserve"> </w:t>
      </w:r>
      <w:r w:rsidR="00440FBF">
        <w:rPr>
          <w:b/>
        </w:rPr>
        <w:t>n° </w:t>
      </w:r>
      <w:r w:rsidR="00B37AE3">
        <w:rPr>
          <w:b/>
        </w:rPr>
        <w:t>3</w:t>
      </w:r>
      <w:r w:rsidR="00F40570">
        <w:rPr>
          <w:b/>
        </w:rPr>
        <w:t xml:space="preserve"> à</w:t>
      </w:r>
      <w:r w:rsidR="00F40570" w:rsidRPr="00986AF8">
        <w:rPr>
          <w:b/>
        </w:rPr>
        <w:t xml:space="preserve"> </w:t>
      </w:r>
      <w:r w:rsidR="00204288" w:rsidRPr="00986AF8">
        <w:rPr>
          <w:b/>
        </w:rPr>
        <w:t>l’accord-cadre « </w:t>
      </w:r>
      <w:r w:rsidR="00FC51B1">
        <w:rPr>
          <w:b/>
        </w:rPr>
        <w:t>F</w:t>
      </w:r>
      <w:r w:rsidR="00816A48" w:rsidRPr="00816A48">
        <w:rPr>
          <w:b/>
        </w:rPr>
        <w:t>ourniture et maintenance d’équipe</w:t>
      </w:r>
      <w:r w:rsidR="00816A48">
        <w:rPr>
          <w:b/>
        </w:rPr>
        <w:t>ments industriels de cuisine – é</w:t>
      </w:r>
      <w:r w:rsidR="00816A48" w:rsidRPr="00816A48">
        <w:rPr>
          <w:b/>
        </w:rPr>
        <w:t>quipements froids</w:t>
      </w:r>
      <w:r w:rsidR="00F47B29">
        <w:rPr>
          <w:b/>
        </w:rPr>
        <w:t xml:space="preserve"> et chauds </w:t>
      </w:r>
      <w:r w:rsidR="00204288" w:rsidRPr="00986AF8">
        <w:rPr>
          <w:b/>
        </w:rPr>
        <w:t>»,</w:t>
      </w:r>
      <w:r w:rsidRPr="00986AF8">
        <w:rPr>
          <w:b/>
        </w:rPr>
        <w:t xml:space="preserve"> </w:t>
      </w:r>
      <w:r w:rsidR="00EC76C9" w:rsidRPr="00EC76C9">
        <w:rPr>
          <w:b/>
          <w:bCs/>
        </w:rPr>
        <w:t xml:space="preserve">passé en application </w:t>
      </w:r>
      <w:r w:rsidR="006A68FE">
        <w:rPr>
          <w:b/>
          <w:bCs/>
        </w:rPr>
        <w:t xml:space="preserve">des </w:t>
      </w:r>
      <w:r w:rsidR="00FC51B1">
        <w:rPr>
          <w:b/>
          <w:bCs/>
        </w:rPr>
        <w:t>articles </w:t>
      </w:r>
      <w:r w:rsidR="006A68FE" w:rsidRPr="006A68FE">
        <w:rPr>
          <w:b/>
          <w:bCs/>
        </w:rPr>
        <w:t>R. 2124-1, R. 2124-2 (1°) et R. 2161-2 à R. 2161-5 du code de la commande publique</w:t>
      </w:r>
      <w:r w:rsidR="00EC76C9" w:rsidRPr="00EC76C9">
        <w:rPr>
          <w:b/>
          <w:bCs/>
        </w:rPr>
        <w:t>.</w:t>
      </w:r>
    </w:p>
    <w:p w14:paraId="0AFF0B63" w14:textId="77777777" w:rsidR="00397EFA" w:rsidRPr="00986AF8" w:rsidRDefault="00397EFA" w:rsidP="00C7108B">
      <w:pPr>
        <w:pStyle w:val="DCETexteAE"/>
        <w:tabs>
          <w:tab w:val="left" w:pos="2552"/>
          <w:tab w:val="left" w:pos="2835"/>
        </w:tabs>
        <w:spacing w:after="360"/>
        <w:jc w:val="left"/>
      </w:pPr>
      <w:r w:rsidRPr="00986AF8">
        <w:rPr>
          <w:b/>
        </w:rPr>
        <w:t>Pouvoir adjudicateur</w:t>
      </w:r>
      <w:r w:rsidRPr="00986AF8">
        <w:tab/>
        <w:t>:</w:t>
      </w:r>
      <w:r w:rsidRPr="00986AF8">
        <w:tab/>
      </w:r>
      <w:r w:rsidR="00AD2E66" w:rsidRPr="00986AF8">
        <w:t>É</w:t>
      </w:r>
      <w:r w:rsidRPr="00986AF8">
        <w:t>tat-Sénat</w:t>
      </w:r>
    </w:p>
    <w:p w14:paraId="756486F0" w14:textId="77777777" w:rsidR="000C41BA" w:rsidRPr="00986AF8" w:rsidRDefault="00397EFA" w:rsidP="00C7108B">
      <w:pPr>
        <w:pStyle w:val="DCETexteAE"/>
        <w:tabs>
          <w:tab w:val="left" w:pos="2552"/>
          <w:tab w:val="left" w:pos="2835"/>
        </w:tabs>
        <w:jc w:val="left"/>
      </w:pPr>
      <w:r w:rsidRPr="00986AF8">
        <w:rPr>
          <w:b/>
        </w:rPr>
        <w:t>Conducteur d</w:t>
      </w:r>
      <w:r w:rsidR="0074397B" w:rsidRPr="00986AF8">
        <w:rPr>
          <w:b/>
        </w:rPr>
        <w:t>’</w:t>
      </w:r>
      <w:r w:rsidRPr="00986AF8">
        <w:rPr>
          <w:b/>
        </w:rPr>
        <w:t>opération</w:t>
      </w:r>
      <w:r w:rsidR="000C41BA" w:rsidRPr="00986AF8">
        <w:tab/>
        <w:t>:</w:t>
      </w:r>
      <w:r w:rsidR="000C41BA" w:rsidRPr="00986AF8">
        <w:tab/>
      </w:r>
      <w:r w:rsidR="00FE560F" w:rsidRPr="00986AF8">
        <w:t xml:space="preserve">Direction </w:t>
      </w:r>
      <w:r w:rsidR="000C41BA" w:rsidRPr="00986AF8">
        <w:t>de l</w:t>
      </w:r>
      <w:r w:rsidR="0074397B" w:rsidRPr="00986AF8">
        <w:t>’</w:t>
      </w:r>
      <w:r w:rsidR="000C41BA" w:rsidRPr="00986AF8">
        <w:t>Architecture</w:t>
      </w:r>
      <w:r w:rsidR="00FE560F" w:rsidRPr="00986AF8">
        <w:t xml:space="preserve">, du Patrimoine </w:t>
      </w:r>
      <w:r w:rsidR="000C41BA" w:rsidRPr="00986AF8">
        <w:t>et des Jardins</w:t>
      </w:r>
      <w:r w:rsidR="000C41BA" w:rsidRPr="00986AF8">
        <w:br/>
      </w:r>
      <w:r w:rsidR="000C41BA" w:rsidRPr="00986AF8">
        <w:tab/>
      </w:r>
      <w:r w:rsidR="000C41BA" w:rsidRPr="00986AF8">
        <w:tab/>
      </w:r>
      <w:r w:rsidR="00EC76C9">
        <w:t>15</w:t>
      </w:r>
      <w:r w:rsidR="000C41BA" w:rsidRPr="00986AF8">
        <w:t>, rue de Vaugirard</w:t>
      </w:r>
      <w:r w:rsidR="000C41BA" w:rsidRPr="00986AF8">
        <w:br/>
      </w:r>
      <w:r w:rsidR="000C41BA" w:rsidRPr="00986AF8">
        <w:tab/>
      </w:r>
      <w:r w:rsidR="000C41BA" w:rsidRPr="00986AF8">
        <w:tab/>
        <w:t>75006 Paris</w:t>
      </w:r>
    </w:p>
    <w:p w14:paraId="2C99AB50" w14:textId="77777777" w:rsidR="006A68FE" w:rsidRPr="006A68FE" w:rsidRDefault="000C41BA" w:rsidP="00C7108B">
      <w:pPr>
        <w:pStyle w:val="DCETexteAE"/>
        <w:tabs>
          <w:tab w:val="left" w:pos="2552"/>
          <w:tab w:val="left" w:pos="2835"/>
        </w:tabs>
        <w:rPr>
          <w:b/>
          <w:bCs/>
        </w:rPr>
      </w:pPr>
      <w:r w:rsidRPr="00986AF8">
        <w:rPr>
          <w:b/>
        </w:rPr>
        <w:t>Personne habilitée à donner les renseignements</w:t>
      </w:r>
      <w:r w:rsidR="00EC76C9">
        <w:rPr>
          <w:b/>
        </w:rPr>
        <w:t xml:space="preserve"> </w:t>
      </w:r>
      <w:r w:rsidRPr="00986AF8">
        <w:rPr>
          <w:b/>
        </w:rPr>
        <w:t xml:space="preserve">prévus </w:t>
      </w:r>
      <w:r w:rsidR="006A68FE" w:rsidRPr="006A68FE">
        <w:rPr>
          <w:b/>
          <w:bCs/>
        </w:rPr>
        <w:t>aux articles R. 2191-59 à R.</w:t>
      </w:r>
      <w:r w:rsidR="00F40570">
        <w:rPr>
          <w:b/>
          <w:bCs/>
        </w:rPr>
        <w:t> </w:t>
      </w:r>
      <w:r w:rsidR="006A68FE" w:rsidRPr="006A68FE">
        <w:rPr>
          <w:b/>
          <w:bCs/>
        </w:rPr>
        <w:t>2191-62 du code de la commande publique :</w:t>
      </w:r>
    </w:p>
    <w:p w14:paraId="1E4DD4EF" w14:textId="77777777" w:rsidR="000C41BA" w:rsidRPr="00986AF8" w:rsidRDefault="000C41BA" w:rsidP="00C7108B">
      <w:pPr>
        <w:pStyle w:val="DCETexteAE"/>
        <w:tabs>
          <w:tab w:val="left" w:pos="2552"/>
          <w:tab w:val="left" w:pos="2835"/>
        </w:tabs>
        <w:jc w:val="left"/>
      </w:pPr>
      <w:r w:rsidRPr="00986AF8">
        <w:tab/>
      </w:r>
      <w:r w:rsidRPr="00986AF8">
        <w:tab/>
      </w:r>
      <w:r w:rsidR="00FC51B1">
        <w:t>L</w:t>
      </w:r>
      <w:r w:rsidRPr="00986AF8">
        <w:t>e Trésorier du Sénat</w:t>
      </w:r>
      <w:r w:rsidRPr="00986AF8">
        <w:br/>
      </w:r>
      <w:r w:rsidRPr="00986AF8">
        <w:tab/>
      </w:r>
      <w:r w:rsidRPr="00986AF8">
        <w:tab/>
        <w:t>15, rue de Vaugirard</w:t>
      </w:r>
      <w:r w:rsidRPr="00986AF8">
        <w:br/>
      </w:r>
      <w:r w:rsidRPr="00986AF8">
        <w:tab/>
      </w:r>
      <w:r w:rsidRPr="00986AF8">
        <w:tab/>
        <w:t>75006 Paris</w:t>
      </w:r>
    </w:p>
    <w:p w14:paraId="2AEEA97F" w14:textId="4E0A5BF6" w:rsidR="000C41BA" w:rsidRPr="00986AF8" w:rsidRDefault="000C41BA" w:rsidP="00C7108B">
      <w:pPr>
        <w:pStyle w:val="DCETexteAE"/>
        <w:tabs>
          <w:tab w:val="left" w:pos="2552"/>
          <w:tab w:val="left" w:pos="2835"/>
        </w:tabs>
        <w:spacing w:after="360"/>
        <w:jc w:val="left"/>
      </w:pPr>
      <w:r w:rsidRPr="00986AF8">
        <w:rPr>
          <w:b/>
        </w:rPr>
        <w:t>Ordonnateur</w:t>
      </w:r>
      <w:r w:rsidRPr="00986AF8">
        <w:tab/>
        <w:t>:</w:t>
      </w:r>
      <w:r w:rsidRPr="00986AF8">
        <w:tab/>
      </w:r>
      <w:r w:rsidR="00CB3977">
        <w:t xml:space="preserve">La Questeure déléguée ou </w:t>
      </w:r>
      <w:r w:rsidR="00FC51B1">
        <w:t>L</w:t>
      </w:r>
      <w:r w:rsidRPr="00986AF8">
        <w:t>e Questeur délégué</w:t>
      </w:r>
    </w:p>
    <w:p w14:paraId="20E92A5B" w14:textId="77777777" w:rsidR="000C41BA" w:rsidRPr="00986AF8" w:rsidRDefault="000C41BA" w:rsidP="00C7108B">
      <w:pPr>
        <w:pStyle w:val="DCETexteAE"/>
        <w:tabs>
          <w:tab w:val="left" w:pos="2552"/>
          <w:tab w:val="left" w:pos="2835"/>
        </w:tabs>
        <w:jc w:val="left"/>
      </w:pPr>
      <w:r w:rsidRPr="00986AF8">
        <w:rPr>
          <w:b/>
        </w:rPr>
        <w:t>Comptable assignataire des paiements</w:t>
      </w:r>
      <w:r w:rsidRPr="00986AF8">
        <w:t> :</w:t>
      </w:r>
    </w:p>
    <w:p w14:paraId="2C0AA7E5" w14:textId="77777777" w:rsidR="000C41BA" w:rsidRPr="00986AF8" w:rsidRDefault="000C41BA" w:rsidP="00C7108B">
      <w:pPr>
        <w:pStyle w:val="DCETexteAE"/>
        <w:tabs>
          <w:tab w:val="left" w:pos="2552"/>
          <w:tab w:val="left" w:pos="2835"/>
        </w:tabs>
        <w:jc w:val="left"/>
      </w:pPr>
      <w:r w:rsidRPr="00986AF8">
        <w:tab/>
      </w:r>
      <w:r w:rsidRPr="00986AF8">
        <w:tab/>
      </w:r>
      <w:r w:rsidR="00FC51B1">
        <w:t>Le</w:t>
      </w:r>
      <w:r w:rsidRPr="00986AF8">
        <w:t xml:space="preserve"> Trésorier du Sénat</w:t>
      </w:r>
      <w:r w:rsidRPr="00986AF8">
        <w:br/>
      </w:r>
      <w:r w:rsidRPr="00986AF8">
        <w:tab/>
      </w:r>
      <w:r w:rsidRPr="00986AF8">
        <w:tab/>
        <w:t>15, rue de Vaugirard</w:t>
      </w:r>
      <w:r w:rsidRPr="00986AF8">
        <w:br/>
      </w:r>
      <w:r w:rsidRPr="00986AF8">
        <w:tab/>
      </w:r>
      <w:r w:rsidRPr="00986AF8">
        <w:tab/>
        <w:t>75006 Paris</w:t>
      </w:r>
    </w:p>
    <w:p w14:paraId="2FD7D6EE" w14:textId="77777777" w:rsidR="000C41BA" w:rsidRPr="00986AF8" w:rsidRDefault="000C41BA" w:rsidP="00C7108B">
      <w:pPr>
        <w:pStyle w:val="DCETitre1"/>
      </w:pPr>
      <w:r w:rsidRPr="00986AF8">
        <w:br w:type="page"/>
      </w:r>
      <w:r w:rsidRPr="00986AF8">
        <w:lastRenderedPageBreak/>
        <w:t xml:space="preserve"> Objet du marché</w:t>
      </w:r>
    </w:p>
    <w:p w14:paraId="065D4108" w14:textId="0E1FFBD0" w:rsidR="00784640" w:rsidRPr="00784640" w:rsidRDefault="00204288" w:rsidP="00784640">
      <w:pPr>
        <w:pStyle w:val="DCETexte"/>
      </w:pPr>
      <w:r w:rsidRPr="00986AF8">
        <w:t xml:space="preserve">Le présent marché subséquent </w:t>
      </w:r>
      <w:r w:rsidR="00120B75" w:rsidRPr="00986AF8">
        <w:t>a pour objet</w:t>
      </w:r>
      <w:r w:rsidR="00440FBF" w:rsidRPr="00440FBF">
        <w:rPr>
          <w:szCs w:val="24"/>
        </w:rPr>
        <w:t xml:space="preserve"> </w:t>
      </w:r>
      <w:ins w:id="4" w:author="Nicolas JACQUES" w:date="2025-07-04T20:26:00Z">
        <w:r w:rsidR="00275128">
          <w:rPr>
            <w:szCs w:val="24"/>
          </w:rPr>
          <w:t>la déconnexion et l’éva</w:t>
        </w:r>
      </w:ins>
      <w:ins w:id="5" w:author="Nicolas JACQUES" w:date="2025-07-04T20:27:00Z">
        <w:r w:rsidR="00275128">
          <w:rPr>
            <w:szCs w:val="24"/>
          </w:rPr>
          <w:t xml:space="preserve">cuation du four existant et </w:t>
        </w:r>
      </w:ins>
      <w:r w:rsidR="00440FBF" w:rsidRPr="00440FBF">
        <w:t>la fournit</w:t>
      </w:r>
      <w:r w:rsidR="00FC51B1">
        <w:t xml:space="preserve">ure et l’installation d’un </w:t>
      </w:r>
      <w:r w:rsidR="00B37AE3">
        <w:t>four 10 niveaux</w:t>
      </w:r>
      <w:ins w:id="6" w:author="Nicolas JACQUES" w:date="2025-07-04T20:26:00Z">
        <w:r w:rsidR="00275128">
          <w:t>, avec table de soubassement,</w:t>
        </w:r>
      </w:ins>
      <w:r w:rsidR="00B37AE3">
        <w:t xml:space="preserve"> au premier étage du restaurant des sénateurs</w:t>
      </w:r>
      <w:r w:rsidR="00784640" w:rsidRPr="00784640">
        <w:t>.</w:t>
      </w:r>
    </w:p>
    <w:p w14:paraId="429477D8" w14:textId="77777777" w:rsidR="000C41BA" w:rsidRPr="00986AF8" w:rsidRDefault="00120B75" w:rsidP="00C7108B">
      <w:pPr>
        <w:pStyle w:val="DCETitre1"/>
        <w:ind w:left="357" w:hanging="357"/>
      </w:pPr>
      <w:r w:rsidRPr="00986AF8">
        <w:t>Titulaire du marché</w:t>
      </w:r>
    </w:p>
    <w:p w14:paraId="54C66C30" w14:textId="77777777" w:rsidR="009D6FF5" w:rsidRDefault="009D6FF5" w:rsidP="00C7108B">
      <w:pPr>
        <w:tabs>
          <w:tab w:val="left" w:leader="dot" w:pos="9072"/>
        </w:tabs>
        <w:spacing w:after="240"/>
        <w:ind w:firstLine="567"/>
        <w:jc w:val="both"/>
      </w:pPr>
      <w:r>
        <w:t>Je soussigné(e), M. M</w:t>
      </w:r>
      <w:r>
        <w:rPr>
          <w:vertAlign w:val="superscript"/>
        </w:rPr>
        <w:t>me</w:t>
      </w:r>
      <w:r>
        <w:t xml:space="preserve"> (nom, prénoms et qualités)</w:t>
      </w:r>
      <w:r>
        <w:tab/>
      </w:r>
    </w:p>
    <w:p w14:paraId="5B315BA8" w14:textId="77777777" w:rsidR="009D6FF5" w:rsidRDefault="009D6FF5" w:rsidP="00C7108B">
      <w:pPr>
        <w:tabs>
          <w:tab w:val="left" w:leader="dot" w:pos="9072"/>
        </w:tabs>
        <w:spacing w:after="240"/>
        <w:ind w:firstLine="567"/>
        <w:jc w:val="both"/>
      </w:pPr>
      <w:r>
        <w:tab/>
      </w:r>
    </w:p>
    <w:p w14:paraId="0F961D4B" w14:textId="77777777" w:rsidR="00F076AB" w:rsidRPr="00C12477" w:rsidRDefault="009D6FF5" w:rsidP="00580770">
      <w:pPr>
        <w:pStyle w:val="DCETexte"/>
      </w:pPr>
      <w:r w:rsidRPr="00C12477">
        <w:rPr>
          <w:bCs/>
        </w:rPr>
        <w:t>Agissant au nom et pour le compte de la société ou du groupement</w:t>
      </w:r>
      <w:r>
        <w:rPr>
          <w:bCs/>
        </w:rPr>
        <w:t xml:space="preserve"> </w:t>
      </w:r>
      <w:r w:rsidRPr="00C12477">
        <w:rPr>
          <w:bCs/>
        </w:rPr>
        <w:t>dont les caractéristiques sont indiquées dans l’acte d’engagement initial de l’accord</w:t>
      </w:r>
      <w:r w:rsidRPr="00C12477">
        <w:rPr>
          <w:bCs/>
        </w:rPr>
        <w:noBreakHyphen/>
        <w:t>cadre</w:t>
      </w:r>
      <w:r w:rsidR="00440FBF">
        <w:rPr>
          <w:bCs/>
        </w:rPr>
        <w:t xml:space="preserve">, </w:t>
      </w:r>
    </w:p>
    <w:p w14:paraId="0CEE70E2" w14:textId="77777777" w:rsidR="009D6FF5" w:rsidRDefault="009D6FF5" w:rsidP="00C7108B">
      <w:pPr>
        <w:pStyle w:val="DCETexte"/>
      </w:pPr>
      <w:r>
        <w:t xml:space="preserve">Après avoir pris connaissance du cahier des clauses particulières (CCP) </w:t>
      </w:r>
      <w:r w:rsidR="00F40570">
        <w:t xml:space="preserve">de l’accord-cadre </w:t>
      </w:r>
      <w:r>
        <w:t>incluant les éléments relatifs au présent marché subséquent</w:t>
      </w:r>
      <w:r w:rsidR="00F40570">
        <w:t> ;</w:t>
      </w:r>
    </w:p>
    <w:p w14:paraId="326D4F24" w14:textId="77777777" w:rsidR="009D6FF5" w:rsidRDefault="009D6FF5" w:rsidP="00C7108B">
      <w:pPr>
        <w:pStyle w:val="DCETexte"/>
      </w:pPr>
      <w:proofErr w:type="gramStart"/>
      <w:r>
        <w:t>m’</w:t>
      </w:r>
      <w:r>
        <w:rPr>
          <w:b/>
          <w:bCs/>
        </w:rPr>
        <w:t>ENGAGE</w:t>
      </w:r>
      <w:proofErr w:type="gramEnd"/>
      <w:r>
        <w:t xml:space="preserve"> sans réserve, conformément aux stipulations ci</w:t>
      </w:r>
      <w:r>
        <w:noBreakHyphen/>
        <w:t>dessus, à exécuter les prestations demandées aux conditions définies</w:t>
      </w:r>
      <w:r w:rsidR="00791042" w:rsidRPr="00791042">
        <w:t xml:space="preserve"> </w:t>
      </w:r>
      <w:r w:rsidR="00791042">
        <w:t>ci-après</w:t>
      </w:r>
      <w:r>
        <w:t xml:space="preserve">. L’offre ainsi présentée me lie </w:t>
      </w:r>
      <w:r w:rsidR="00B65622">
        <w:t>pendant une durée</w:t>
      </w:r>
      <w:r>
        <w:t xml:space="preserve"> de </w:t>
      </w:r>
      <w:r w:rsidR="00316E7B">
        <w:rPr>
          <w:b/>
          <w:bCs/>
        </w:rPr>
        <w:t xml:space="preserve">120 </w:t>
      </w:r>
      <w:r>
        <w:rPr>
          <w:b/>
          <w:bCs/>
        </w:rPr>
        <w:t>jours</w:t>
      </w:r>
      <w:r>
        <w:t xml:space="preserve"> à compter de la date limite de</w:t>
      </w:r>
      <w:r w:rsidR="00791042">
        <w:t xml:space="preserve"> r</w:t>
      </w:r>
      <w:r w:rsidR="00C72579">
        <w:t>emise</w:t>
      </w:r>
      <w:r w:rsidR="00791042">
        <w:t xml:space="preserve"> de</w:t>
      </w:r>
      <w:r>
        <w:t>s offres fixée par le règlement de la consultation.</w:t>
      </w:r>
    </w:p>
    <w:p w14:paraId="0CE26B40" w14:textId="77777777" w:rsidR="00116B33" w:rsidRDefault="00116B33" w:rsidP="00116B33">
      <w:pPr>
        <w:pStyle w:val="DCETitre1"/>
        <w:spacing w:before="360"/>
        <w:ind w:left="357" w:hanging="357"/>
      </w:pPr>
      <w:r w:rsidRPr="00F05414">
        <w:t>D</w:t>
      </w:r>
      <w:r>
        <w:t>é</w:t>
      </w:r>
      <w:r w:rsidRPr="00F05414">
        <w:t>lais</w:t>
      </w:r>
    </w:p>
    <w:p w14:paraId="744C903A" w14:textId="3F6AD7DD" w:rsidR="00C55F74" w:rsidRDefault="00116B33" w:rsidP="00C55F74">
      <w:pPr>
        <w:pStyle w:val="DCETexte"/>
        <w:spacing w:after="360"/>
        <w:rPr>
          <w:bCs/>
        </w:rPr>
      </w:pPr>
      <w:r>
        <w:t xml:space="preserve">Les prestations seront réalisées </w:t>
      </w:r>
      <w:r w:rsidRPr="00C55F74">
        <w:rPr>
          <w:bCs/>
        </w:rPr>
        <w:t xml:space="preserve">dans un délai de </w:t>
      </w:r>
      <w:proofErr w:type="gramStart"/>
      <w:r w:rsidRPr="00C55F74">
        <w:rPr>
          <w:bCs/>
        </w:rPr>
        <w:t>trois semaines maximum</w:t>
      </w:r>
      <w:proofErr w:type="gramEnd"/>
      <w:r w:rsidRPr="00C55F74">
        <w:rPr>
          <w:bCs/>
        </w:rPr>
        <w:t xml:space="preserve"> à compter de la notification du marché subséquent</w:t>
      </w:r>
      <w:r w:rsidR="00C55F74" w:rsidRPr="00C55F74">
        <w:rPr>
          <w:bCs/>
        </w:rPr>
        <w:t>,</w:t>
      </w:r>
      <w:r w:rsidR="00C55F74">
        <w:rPr>
          <w:bCs/>
        </w:rPr>
        <w:t xml:space="preserve"> ou dans un délai plus court s’il est proposé par le titulaire ci-dessous.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3"/>
        <w:gridCol w:w="4758"/>
      </w:tblGrid>
      <w:tr w:rsidR="00C55F74" w:rsidRPr="00394C75" w14:paraId="4D9E570E" w14:textId="77777777" w:rsidTr="00C55F74">
        <w:trPr>
          <w:trHeight w:val="649"/>
        </w:trPr>
        <w:tc>
          <w:tcPr>
            <w:tcW w:w="4233" w:type="dxa"/>
            <w:tcBorders>
              <w:top w:val="single" w:sz="4" w:space="0" w:color="auto"/>
              <w:left w:val="single" w:sz="4" w:space="0" w:color="auto"/>
              <w:bottom w:val="single" w:sz="4" w:space="0" w:color="auto"/>
              <w:right w:val="single" w:sz="4" w:space="0" w:color="auto"/>
            </w:tcBorders>
            <w:vAlign w:val="center"/>
          </w:tcPr>
          <w:p w14:paraId="6F366226" w14:textId="77777777" w:rsidR="00C55F74" w:rsidRPr="00394C75" w:rsidRDefault="00C55F74" w:rsidP="00D91D85">
            <w:pPr>
              <w:spacing w:before="120" w:after="120"/>
              <w:rPr>
                <w:b/>
                <w:szCs w:val="24"/>
              </w:rPr>
            </w:pPr>
            <w:bookmarkStart w:id="7" w:name="_Hlk202350199"/>
            <w:r w:rsidRPr="00394C75">
              <w:rPr>
                <w:b/>
                <w:szCs w:val="24"/>
              </w:rPr>
              <w:t>Délai</w:t>
            </w:r>
            <w:r>
              <w:rPr>
                <w:b/>
                <w:szCs w:val="24"/>
              </w:rPr>
              <w:t xml:space="preserve"> global d’exécution (</w:t>
            </w:r>
            <w:r w:rsidRPr="00394C75">
              <w:rPr>
                <w:b/>
                <w:szCs w:val="24"/>
              </w:rPr>
              <w:t xml:space="preserve">en nombre de jours </w:t>
            </w:r>
            <w:r w:rsidRPr="00C55F74">
              <w:rPr>
                <w:b/>
                <w:szCs w:val="24"/>
              </w:rPr>
              <w:t>calendaires</w:t>
            </w:r>
            <w:r w:rsidRPr="00394C75">
              <w:rPr>
                <w:b/>
                <w:szCs w:val="24"/>
              </w:rPr>
              <w:t>) :</w:t>
            </w:r>
          </w:p>
        </w:tc>
        <w:tc>
          <w:tcPr>
            <w:tcW w:w="4758" w:type="dxa"/>
            <w:tcBorders>
              <w:top w:val="single" w:sz="4" w:space="0" w:color="auto"/>
              <w:left w:val="single" w:sz="4" w:space="0" w:color="auto"/>
              <w:bottom w:val="single" w:sz="4" w:space="0" w:color="auto"/>
              <w:right w:val="single" w:sz="4" w:space="0" w:color="auto"/>
            </w:tcBorders>
            <w:vAlign w:val="center"/>
          </w:tcPr>
          <w:p w14:paraId="14604E08" w14:textId="77777777" w:rsidR="00C55F74" w:rsidRPr="00394C75" w:rsidRDefault="00C55F74" w:rsidP="00D91D85">
            <w:pPr>
              <w:spacing w:before="120" w:after="120"/>
              <w:ind w:firstLine="567"/>
              <w:rPr>
                <w:szCs w:val="24"/>
              </w:rPr>
            </w:pPr>
          </w:p>
        </w:tc>
      </w:tr>
      <w:tr w:rsidR="00C55F74" w:rsidRPr="00394C75" w14:paraId="6C5681B2" w14:textId="77777777" w:rsidTr="00C55F74">
        <w:trPr>
          <w:trHeight w:val="649"/>
        </w:trPr>
        <w:tc>
          <w:tcPr>
            <w:tcW w:w="4233" w:type="dxa"/>
            <w:tcBorders>
              <w:top w:val="single" w:sz="4" w:space="0" w:color="auto"/>
              <w:left w:val="single" w:sz="4" w:space="0" w:color="auto"/>
              <w:bottom w:val="single" w:sz="4" w:space="0" w:color="auto"/>
              <w:right w:val="single" w:sz="4" w:space="0" w:color="auto"/>
            </w:tcBorders>
            <w:vAlign w:val="center"/>
          </w:tcPr>
          <w:p w14:paraId="4E7E9F3C" w14:textId="77777777" w:rsidR="00C55F74" w:rsidRPr="00C55F74" w:rsidRDefault="00C55F74" w:rsidP="00D91D85">
            <w:pPr>
              <w:spacing w:before="120" w:after="120"/>
              <w:rPr>
                <w:b/>
                <w:szCs w:val="24"/>
              </w:rPr>
            </w:pPr>
            <w:r>
              <w:rPr>
                <w:b/>
                <w:szCs w:val="24"/>
              </w:rPr>
              <w:t>Durée maximale d’intervention sur site (en heures)</w:t>
            </w:r>
            <w:r w:rsidRPr="00394C75">
              <w:rPr>
                <w:b/>
                <w:szCs w:val="24"/>
              </w:rPr>
              <w:t> :</w:t>
            </w:r>
          </w:p>
        </w:tc>
        <w:tc>
          <w:tcPr>
            <w:tcW w:w="4758" w:type="dxa"/>
            <w:tcBorders>
              <w:top w:val="single" w:sz="4" w:space="0" w:color="auto"/>
              <w:left w:val="single" w:sz="4" w:space="0" w:color="auto"/>
              <w:bottom w:val="single" w:sz="4" w:space="0" w:color="auto"/>
              <w:right w:val="single" w:sz="4" w:space="0" w:color="auto"/>
            </w:tcBorders>
            <w:vAlign w:val="center"/>
          </w:tcPr>
          <w:p w14:paraId="6AAF90E5" w14:textId="77777777" w:rsidR="00C55F74" w:rsidRPr="00394C75" w:rsidRDefault="00C55F74" w:rsidP="00D91D85">
            <w:pPr>
              <w:spacing w:before="120" w:after="120"/>
              <w:ind w:firstLine="567"/>
              <w:rPr>
                <w:szCs w:val="24"/>
              </w:rPr>
            </w:pPr>
          </w:p>
        </w:tc>
      </w:tr>
      <w:bookmarkEnd w:id="7"/>
    </w:tbl>
    <w:p w14:paraId="1F8FA917" w14:textId="77777777" w:rsidR="00FC51B1" w:rsidRPr="004872C7" w:rsidRDefault="00FC51B1" w:rsidP="00FC51B1">
      <w:pPr>
        <w:pStyle w:val="Corpsdetexte"/>
        <w:spacing w:line="240" w:lineRule="auto"/>
        <w:rPr>
          <w:szCs w:val="24"/>
        </w:rPr>
      </w:pPr>
    </w:p>
    <w:p w14:paraId="65568BA7" w14:textId="77777777" w:rsidR="00F361C3" w:rsidRDefault="00F361C3" w:rsidP="00C7108B">
      <w:pPr>
        <w:pStyle w:val="DCETitre1"/>
        <w:ind w:left="357" w:hanging="357"/>
      </w:pPr>
      <w:r>
        <w:t>Prix</w:t>
      </w:r>
    </w:p>
    <w:p w14:paraId="44387DA1" w14:textId="77777777" w:rsidR="00440FBF" w:rsidRPr="006F54FB" w:rsidRDefault="00440FBF" w:rsidP="00440FBF">
      <w:pPr>
        <w:pStyle w:val="DCETexte"/>
        <w:rPr>
          <w:b/>
          <w:smallCaps/>
        </w:rPr>
      </w:pPr>
      <w:r>
        <w:t>Les prestations seront</w:t>
      </w:r>
      <w:r w:rsidRPr="00986AF8">
        <w:t xml:space="preserve"> rémunérée</w:t>
      </w:r>
      <w:r>
        <w:t xml:space="preserve">s </w:t>
      </w:r>
      <w:r w:rsidRPr="00986AF8">
        <w:t>par application d’un prix global</w:t>
      </w:r>
      <w:r>
        <w:t>,</w:t>
      </w:r>
      <w:r w:rsidRPr="00986AF8">
        <w:t xml:space="preserve"> net</w:t>
      </w:r>
      <w:r>
        <w:t>,</w:t>
      </w:r>
      <w:r w:rsidRPr="00986AF8">
        <w:t xml:space="preserve"> forfaitaire </w:t>
      </w:r>
      <w:r w:rsidRPr="003D5020">
        <w:t>et non révisable</w:t>
      </w:r>
      <w:r>
        <w:t xml:space="preserve">, dont le </w:t>
      </w:r>
      <w:r w:rsidRPr="003D5020">
        <w:t xml:space="preserve">détail figure dans </w:t>
      </w:r>
      <w:r w:rsidRPr="00BC123F">
        <w:t>le devis détaillé joint à l’offre</w:t>
      </w:r>
      <w:r w:rsidRPr="003D5020">
        <w:t>,</w:t>
      </w:r>
      <w:r w:rsidRPr="00986AF8">
        <w:t xml:space="preserve"> égal à :</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4197"/>
      </w:tblGrid>
      <w:tr w:rsidR="007C1362" w14:paraId="33E09AA7" w14:textId="77777777" w:rsidTr="00E51F4E">
        <w:tc>
          <w:tcPr>
            <w:tcW w:w="4592" w:type="dxa"/>
            <w:shd w:val="clear" w:color="auto" w:fill="auto"/>
            <w:vAlign w:val="center"/>
          </w:tcPr>
          <w:p w14:paraId="46385BE9" w14:textId="77777777" w:rsidR="007C1362" w:rsidRPr="00412C96" w:rsidRDefault="007C1362" w:rsidP="00C7108B">
            <w:pPr>
              <w:pStyle w:val="DCECorpsdetexte"/>
              <w:tabs>
                <w:tab w:val="left" w:pos="2552"/>
              </w:tabs>
              <w:spacing w:before="120" w:after="120"/>
              <w:ind w:firstLine="0"/>
              <w:rPr>
                <w:b/>
              </w:rPr>
            </w:pPr>
            <w:r w:rsidRPr="00412C96">
              <w:rPr>
                <w:b/>
              </w:rPr>
              <w:t>Montant Hors TVA</w:t>
            </w:r>
          </w:p>
        </w:tc>
        <w:tc>
          <w:tcPr>
            <w:tcW w:w="4197" w:type="dxa"/>
            <w:shd w:val="clear" w:color="auto" w:fill="auto"/>
            <w:vAlign w:val="center"/>
          </w:tcPr>
          <w:p w14:paraId="7B2ACBFD" w14:textId="77777777" w:rsidR="007C1362" w:rsidRDefault="007C1362" w:rsidP="00C7108B">
            <w:pPr>
              <w:pStyle w:val="DCECorpsdetexte"/>
              <w:tabs>
                <w:tab w:val="right" w:pos="3522"/>
              </w:tabs>
              <w:spacing w:before="120" w:after="120"/>
              <w:ind w:firstLine="0"/>
            </w:pPr>
            <w:r>
              <w:tab/>
              <w:t>€ HT</w:t>
            </w:r>
          </w:p>
        </w:tc>
      </w:tr>
      <w:tr w:rsidR="007C1362" w14:paraId="7C9A8DD0" w14:textId="77777777" w:rsidTr="00E51F4E">
        <w:tc>
          <w:tcPr>
            <w:tcW w:w="4592" w:type="dxa"/>
            <w:shd w:val="clear" w:color="auto" w:fill="auto"/>
            <w:vAlign w:val="center"/>
          </w:tcPr>
          <w:p w14:paraId="4A99C851" w14:textId="77777777" w:rsidR="007C1362" w:rsidRPr="00412C96" w:rsidRDefault="007C1362" w:rsidP="00C7108B">
            <w:pPr>
              <w:pStyle w:val="DCECorpsdetexte"/>
              <w:tabs>
                <w:tab w:val="left" w:pos="2552"/>
              </w:tabs>
              <w:spacing w:before="120" w:after="120"/>
              <w:ind w:firstLine="0"/>
              <w:rPr>
                <w:b/>
              </w:rPr>
            </w:pPr>
            <w:r w:rsidRPr="00412C96">
              <w:rPr>
                <w:b/>
              </w:rPr>
              <w:t>TVA 20 %</w:t>
            </w:r>
          </w:p>
        </w:tc>
        <w:tc>
          <w:tcPr>
            <w:tcW w:w="4197" w:type="dxa"/>
            <w:shd w:val="clear" w:color="auto" w:fill="auto"/>
            <w:vAlign w:val="center"/>
          </w:tcPr>
          <w:p w14:paraId="08A6A87E" w14:textId="77777777" w:rsidR="007C1362" w:rsidRDefault="007C1362" w:rsidP="00C7108B">
            <w:pPr>
              <w:pStyle w:val="DCECorpsdetexte"/>
              <w:tabs>
                <w:tab w:val="right" w:pos="3522"/>
              </w:tabs>
              <w:spacing w:before="120" w:after="120"/>
              <w:ind w:firstLine="0"/>
            </w:pPr>
            <w:r>
              <w:tab/>
              <w:t>€</w:t>
            </w:r>
          </w:p>
        </w:tc>
      </w:tr>
      <w:tr w:rsidR="007C1362" w14:paraId="0463C416" w14:textId="77777777" w:rsidTr="00E51F4E">
        <w:tc>
          <w:tcPr>
            <w:tcW w:w="4592" w:type="dxa"/>
            <w:shd w:val="clear" w:color="auto" w:fill="auto"/>
            <w:vAlign w:val="center"/>
          </w:tcPr>
          <w:p w14:paraId="503F4C90" w14:textId="77777777" w:rsidR="007C1362" w:rsidRPr="00412C96" w:rsidRDefault="007C1362" w:rsidP="00C7108B">
            <w:pPr>
              <w:pStyle w:val="DCECorpsdetexte"/>
              <w:tabs>
                <w:tab w:val="left" w:pos="2552"/>
              </w:tabs>
              <w:spacing w:before="120" w:after="120"/>
              <w:ind w:firstLine="0"/>
              <w:rPr>
                <w:b/>
              </w:rPr>
            </w:pPr>
            <w:r w:rsidRPr="00412C96">
              <w:rPr>
                <w:b/>
              </w:rPr>
              <w:t>Montant TTC</w:t>
            </w:r>
          </w:p>
        </w:tc>
        <w:tc>
          <w:tcPr>
            <w:tcW w:w="4197" w:type="dxa"/>
            <w:shd w:val="clear" w:color="auto" w:fill="auto"/>
            <w:vAlign w:val="center"/>
          </w:tcPr>
          <w:p w14:paraId="27690EA6" w14:textId="77777777" w:rsidR="007C1362" w:rsidRDefault="007C1362" w:rsidP="00C7108B">
            <w:pPr>
              <w:pStyle w:val="DCECorpsdetexte"/>
              <w:tabs>
                <w:tab w:val="right" w:pos="3522"/>
              </w:tabs>
              <w:spacing w:before="120" w:after="120"/>
              <w:ind w:firstLine="0"/>
            </w:pPr>
            <w:r>
              <w:tab/>
              <w:t>€ TTC</w:t>
            </w:r>
          </w:p>
        </w:tc>
      </w:tr>
    </w:tbl>
    <w:p w14:paraId="026621F0" w14:textId="77777777" w:rsidR="007C1362" w:rsidRDefault="007C1362" w:rsidP="00C7108B">
      <w:pPr>
        <w:pStyle w:val="DCECorpsdetexte"/>
        <w:tabs>
          <w:tab w:val="left" w:pos="2552"/>
        </w:tabs>
      </w:pPr>
    </w:p>
    <w:p w14:paraId="2330B288" w14:textId="77777777" w:rsidR="00DC7102" w:rsidRDefault="00DC7102" w:rsidP="00DC7102">
      <w:pPr>
        <w:pStyle w:val="DCETexte"/>
        <w:numPr>
          <w:ilvl w:val="0"/>
          <w:numId w:val="27"/>
        </w:numPr>
        <w:spacing w:before="240" w:after="480"/>
      </w:pPr>
      <w:r w:rsidRPr="004D174A">
        <w:t>S</w:t>
      </w:r>
      <w:r>
        <w:t>oit montant € HT (en lettres) :</w:t>
      </w:r>
    </w:p>
    <w:p w14:paraId="1E3DC3AF" w14:textId="77777777" w:rsidR="00DC7102" w:rsidRDefault="00DC7102" w:rsidP="00DC7102">
      <w:pPr>
        <w:pStyle w:val="DCETexte"/>
        <w:numPr>
          <w:ilvl w:val="0"/>
          <w:numId w:val="27"/>
        </w:numPr>
        <w:spacing w:before="240" w:after="480"/>
      </w:pPr>
      <w:r w:rsidRPr="004D174A">
        <w:lastRenderedPageBreak/>
        <w:t>S</w:t>
      </w:r>
      <w:r>
        <w:t>oit montant € TTC (en lettres) :</w:t>
      </w:r>
    </w:p>
    <w:p w14:paraId="4288C480" w14:textId="77777777" w:rsidR="00F076AB" w:rsidRDefault="00F076AB" w:rsidP="00DC7102">
      <w:pPr>
        <w:overflowPunct/>
        <w:textAlignment w:val="auto"/>
      </w:pPr>
    </w:p>
    <w:p w14:paraId="3CB1EFD3" w14:textId="77777777" w:rsidR="00C55F74" w:rsidRDefault="00C55F74" w:rsidP="00C55F74">
      <w:pPr>
        <w:pStyle w:val="DCETexte"/>
        <w:spacing w:before="240" w:after="600"/>
        <w:ind w:left="720" w:firstLine="0"/>
      </w:pPr>
      <w:bookmarkStart w:id="8" w:name="_Hlk202350232"/>
      <w:r>
        <w:t>Les modalités d’actualisation du prix sont prévues au CCP de l’accord-cadre.</w:t>
      </w:r>
    </w:p>
    <w:bookmarkEnd w:id="8"/>
    <w:p w14:paraId="2DEBEEF4" w14:textId="77777777" w:rsidR="00C55F74" w:rsidRPr="00986AF8" w:rsidRDefault="00C55F74" w:rsidP="00C55F74">
      <w:pPr>
        <w:pStyle w:val="DCETitre1"/>
        <w:spacing w:before="360"/>
      </w:pPr>
      <w:r w:rsidRPr="00986AF8">
        <w:t>Paiements</w:t>
      </w:r>
    </w:p>
    <w:p w14:paraId="4F3AD637" w14:textId="77777777" w:rsidR="00C55F74" w:rsidRDefault="00C55F74" w:rsidP="00D91D85">
      <w:pPr>
        <w:pStyle w:val="DCETexte"/>
      </w:pPr>
      <w:bookmarkStart w:id="9" w:name="_Hlk202350251"/>
      <w:r w:rsidRPr="00986AF8">
        <w:t xml:space="preserve">Le </w:t>
      </w:r>
      <w:r>
        <w:t>Sénat</w:t>
      </w:r>
      <w:r w:rsidRPr="00986AF8">
        <w:t xml:space="preserve"> se libérera des sommes dues au titre du marché en en faisant porter le montant au crédit du compte dont les références sont indiquées dans l’acte d’engagement initial.</w:t>
      </w:r>
    </w:p>
    <w:p w14:paraId="1F38D213" w14:textId="77777777" w:rsidR="00C55F74" w:rsidRDefault="00C55F74" w:rsidP="00D91D85">
      <w:pPr>
        <w:keepNext/>
        <w:spacing w:after="360"/>
        <w:ind w:firstLine="567"/>
        <w:jc w:val="both"/>
      </w:pPr>
      <w:r w:rsidRPr="00192D5F">
        <w:t xml:space="preserve">Le cas échéant, </w:t>
      </w:r>
      <w:r w:rsidRPr="00D91D85">
        <w:rPr>
          <w:bCs/>
        </w:rPr>
        <w:t>en cas de groupement conjoint</w:t>
      </w:r>
      <w:r w:rsidRPr="00192D5F">
        <w:t xml:space="preserve">, donnant lieu à paiement séparé des membres du groupement, </w:t>
      </w:r>
      <w:r>
        <w:t>la répartition des paiements entre les membres du groupement est indiquée en annexe au présent acte d’engagement complémentaire, en ce qui concerne la redevance annuelle forfaitaire. S’agissant des prestations s’exécutant sur bon de commande, cette répartition sera indiquée par le mandataire sur les demandes de paiement présentées par le mandataire.</w:t>
      </w:r>
    </w:p>
    <w:p w14:paraId="61DFF16D" w14:textId="77777777" w:rsidR="00C55F74" w:rsidRDefault="00C55F74" w:rsidP="00D91D85">
      <w:pPr>
        <w:keepNext/>
        <w:spacing w:after="360"/>
        <w:ind w:firstLine="567"/>
        <w:jc w:val="both"/>
      </w:pPr>
      <w:r>
        <w:t>L</w:t>
      </w:r>
      <w:r w:rsidRPr="00986AF8">
        <w:t xml:space="preserve">e </w:t>
      </w:r>
      <w:r>
        <w:t>Sénat</w:t>
      </w:r>
      <w:r w:rsidRPr="00986AF8">
        <w:t xml:space="preserve"> se libérera des sommes dues aux éventuels sous</w:t>
      </w:r>
      <w:r w:rsidRPr="00986AF8">
        <w:noBreakHyphen/>
        <w:t>traitants désignés en cours de marché et payés directement conformément aux avenants ou aux actes spéciaux</w:t>
      </w:r>
      <w:r>
        <w:t>.</w:t>
      </w:r>
    </w:p>
    <w:p w14:paraId="673DCA39" w14:textId="77777777" w:rsidR="00C55F74" w:rsidRPr="00986AF8" w:rsidRDefault="00C55F74" w:rsidP="00C55F74">
      <w:pPr>
        <w:pStyle w:val="DCETitre1"/>
        <w:spacing w:before="360"/>
        <w:ind w:left="1560" w:hanging="1560"/>
        <w:jc w:val="both"/>
      </w:pPr>
      <w:bookmarkStart w:id="10" w:name="_Hlk202349804"/>
      <w:bookmarkEnd w:id="9"/>
      <w:r w:rsidRPr="00986AF8">
        <w:t>Sous-traitance</w:t>
      </w:r>
      <w:r>
        <w:t xml:space="preserve"> (prestations de pose et raccordement uniquement)</w:t>
      </w:r>
    </w:p>
    <w:p w14:paraId="0195CA86" w14:textId="77777777" w:rsidR="00C55F74" w:rsidRPr="00C55F74" w:rsidRDefault="00C55F74" w:rsidP="00C55F74">
      <w:pPr>
        <w:tabs>
          <w:tab w:val="left" w:leader="dot" w:pos="9072"/>
        </w:tabs>
        <w:spacing w:after="120"/>
        <w:ind w:firstLine="567"/>
        <w:jc w:val="both"/>
      </w:pPr>
      <w:bookmarkStart w:id="11" w:name="_Hlk202350276"/>
      <w:r w:rsidRPr="00AF2750">
        <w:t>Pour l’exécution du marché, je n’envisage pas de recourir à un ou plusieurs sous</w:t>
      </w:r>
      <w:r w:rsidRPr="00AF2750">
        <w:noBreakHyphen/>
        <w:t>traitants</w:t>
      </w:r>
      <w:bookmarkStart w:id="12" w:name="_Ref178483856"/>
      <w:r w:rsidRPr="00C55F74">
        <w:rPr>
          <w:vertAlign w:val="superscript"/>
        </w:rPr>
        <w:footnoteReference w:id="1"/>
      </w:r>
      <w:bookmarkEnd w:id="12"/>
      <w:r w:rsidRPr="00AF2750">
        <w:t>.</w:t>
      </w:r>
    </w:p>
    <w:p w14:paraId="03984CB3" w14:textId="6F3185C5" w:rsidR="00C55F74" w:rsidRPr="00986AF8" w:rsidRDefault="00C55F74" w:rsidP="00D91D85">
      <w:pPr>
        <w:tabs>
          <w:tab w:val="left" w:leader="dot" w:pos="9072"/>
        </w:tabs>
        <w:spacing w:after="120"/>
        <w:ind w:firstLine="567"/>
        <w:jc w:val="both"/>
      </w:pPr>
      <w:r w:rsidRPr="00986AF8">
        <w:t>Pour l’exécution du marché, j’envisage de recourir à la sous-traitance pour les prestations suivantes</w:t>
      </w:r>
      <w:r>
        <w:rPr>
          <w:vertAlign w:val="superscript"/>
        </w:rPr>
        <w:t>1</w:t>
      </w:r>
      <w:r w:rsidRPr="00986AF8">
        <w:t> :</w:t>
      </w:r>
      <w:r w:rsidRPr="00986AF8">
        <w:tab/>
      </w:r>
    </w:p>
    <w:p w14:paraId="04C30F1A" w14:textId="77777777" w:rsidR="00C55F74" w:rsidRPr="00986AF8" w:rsidRDefault="00C55F74" w:rsidP="00D91D85">
      <w:pPr>
        <w:tabs>
          <w:tab w:val="left" w:leader="dot" w:pos="9072"/>
        </w:tabs>
        <w:spacing w:after="240"/>
        <w:jc w:val="both"/>
      </w:pPr>
      <w:r w:rsidRPr="00986AF8">
        <w:tab/>
      </w:r>
    </w:p>
    <w:p w14:paraId="4A270208" w14:textId="77777777" w:rsidR="00C55F74" w:rsidRPr="00986AF8" w:rsidRDefault="00C55F74" w:rsidP="00D91D85">
      <w:pPr>
        <w:pStyle w:val="DCETexte"/>
      </w:pPr>
      <w:r w:rsidRPr="00986AF8">
        <w:t xml:space="preserve">Les </w:t>
      </w:r>
      <w:r>
        <w:t>déclarations</w:t>
      </w:r>
      <w:r w:rsidRPr="00986AF8">
        <w:t xml:space="preserve"> de sous-traitance annexées au présent acte d’engagement indiquent la nature et le montant des prestations que j’envisage de faire exécuter par des sous-traitants payés directement par le Sénat, le nom de ces sous-traitants, leurs qualifications et le</w:t>
      </w:r>
      <w:r>
        <w:t>ur</w:t>
      </w:r>
      <w:r w:rsidRPr="00986AF8">
        <w:t>s conditions de paiement. Le montant des prestations sous-traitées indiqué dans chaque document constitue le montant maximal de la créance que le sous-traitant concerné pourra présenter en nantissement.</w:t>
      </w:r>
    </w:p>
    <w:p w14:paraId="5585BF7A" w14:textId="77777777" w:rsidR="00C55F74" w:rsidRPr="00986AF8" w:rsidRDefault="00C55F74" w:rsidP="00D91D85">
      <w:pPr>
        <w:pStyle w:val="DCETexte"/>
      </w:pPr>
      <w:r w:rsidRPr="00986AF8">
        <w:t>Chaque document constitue une demande d’acceptation du sous-traitant concerné et d’agrément de</w:t>
      </w:r>
      <w:r>
        <w:t xml:space="preserve"> se</w:t>
      </w:r>
      <w:r w:rsidRPr="00986AF8">
        <w:t>s conditions de paiement, demande qui est réputée prendre effet à la date de notification du présent marché ; cette notification est réputée emporter acceptation du sous-traitant et agrément de</w:t>
      </w:r>
      <w:r>
        <w:t xml:space="preserve"> se</w:t>
      </w:r>
      <w:r w:rsidRPr="00986AF8">
        <w:t>s conditions de paiement.</w:t>
      </w:r>
    </w:p>
    <w:p w14:paraId="070F8B9B" w14:textId="77777777" w:rsidR="00C55F74" w:rsidRDefault="00C55F74" w:rsidP="00D91D85">
      <w:pPr>
        <w:pStyle w:val="DCETexte"/>
        <w:spacing w:after="360"/>
      </w:pPr>
      <w:r w:rsidRPr="00986AF8">
        <w:lastRenderedPageBreak/>
        <w:t xml:space="preserve">Je joins, en </w:t>
      </w:r>
      <w:r w:rsidRPr="00D91D85">
        <w:rPr>
          <w:u w:val="single"/>
        </w:rPr>
        <w:t>annexe</w:t>
      </w:r>
      <w:r w:rsidRPr="00986AF8">
        <w:t xml:space="preserve">, une liste récapitulative des </w:t>
      </w:r>
      <w:r>
        <w:t>déclarations</w:t>
      </w:r>
      <w:r w:rsidRPr="00986AF8">
        <w:t xml:space="preserve"> de sous-traitance et les montants des prestations que j’envisage de sous-traiter.</w:t>
      </w:r>
      <w:r>
        <w:t xml:space="preserve"> </w:t>
      </w:r>
      <w:r w:rsidRPr="00986AF8">
        <w:t>Le montant total des prestations que j’envisage de sous-traiter conformément à cette annexe est 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19"/>
      </w:tblGrid>
      <w:tr w:rsidR="00C55F74" w:rsidRPr="00986AF8" w14:paraId="61F0CEE9" w14:textId="77777777" w:rsidTr="00D91D85">
        <w:tc>
          <w:tcPr>
            <w:tcW w:w="4644" w:type="dxa"/>
            <w:shd w:val="clear" w:color="auto" w:fill="auto"/>
          </w:tcPr>
          <w:p w14:paraId="7A6B7C71" w14:textId="77777777" w:rsidR="00C55F74" w:rsidRPr="00986AF8" w:rsidRDefault="00C55F74" w:rsidP="00C55F74">
            <w:pPr>
              <w:pStyle w:val="DCETexteAE"/>
              <w:keepNext/>
              <w:spacing w:before="120" w:after="120"/>
            </w:pPr>
            <w:r w:rsidRPr="00986AF8">
              <w:t>Montant hors TVA</w:t>
            </w:r>
          </w:p>
        </w:tc>
        <w:tc>
          <w:tcPr>
            <w:tcW w:w="4643" w:type="dxa"/>
            <w:shd w:val="clear" w:color="auto" w:fill="auto"/>
          </w:tcPr>
          <w:p w14:paraId="0891F1AA" w14:textId="77777777" w:rsidR="00C55F74" w:rsidRPr="00986AF8" w:rsidRDefault="00C55F74" w:rsidP="00C55F74">
            <w:pPr>
              <w:pStyle w:val="DCETexteAE"/>
              <w:spacing w:before="120" w:after="120"/>
            </w:pPr>
          </w:p>
        </w:tc>
      </w:tr>
      <w:tr w:rsidR="00C55F74" w:rsidRPr="00986AF8" w14:paraId="2F1A36D0" w14:textId="77777777" w:rsidTr="00D91D85">
        <w:tc>
          <w:tcPr>
            <w:tcW w:w="4644" w:type="dxa"/>
            <w:shd w:val="clear" w:color="auto" w:fill="auto"/>
          </w:tcPr>
          <w:p w14:paraId="6E3EBDC6" w14:textId="77777777" w:rsidR="00C55F74" w:rsidRPr="00986AF8" w:rsidRDefault="00C55F74" w:rsidP="00C55F74">
            <w:pPr>
              <w:pStyle w:val="DCETexteAE"/>
              <w:spacing w:before="120" w:after="120"/>
            </w:pPr>
            <w:r w:rsidRPr="00986AF8">
              <w:t>TVA</w:t>
            </w:r>
          </w:p>
        </w:tc>
        <w:tc>
          <w:tcPr>
            <w:tcW w:w="4643" w:type="dxa"/>
            <w:shd w:val="clear" w:color="auto" w:fill="auto"/>
          </w:tcPr>
          <w:p w14:paraId="78033BCE" w14:textId="77777777" w:rsidR="00C55F74" w:rsidRPr="00986AF8" w:rsidRDefault="00C55F74" w:rsidP="00C55F74">
            <w:pPr>
              <w:pStyle w:val="DCETexteAE"/>
              <w:spacing w:before="120" w:after="120"/>
            </w:pPr>
          </w:p>
        </w:tc>
      </w:tr>
      <w:tr w:rsidR="00C55F74" w:rsidRPr="00986AF8" w14:paraId="08C3DCD5" w14:textId="77777777" w:rsidTr="00D91D85">
        <w:tc>
          <w:tcPr>
            <w:tcW w:w="4644" w:type="dxa"/>
            <w:shd w:val="clear" w:color="auto" w:fill="auto"/>
          </w:tcPr>
          <w:p w14:paraId="1BB58F79" w14:textId="77777777" w:rsidR="00C55F74" w:rsidRPr="00986AF8" w:rsidRDefault="00C55F74" w:rsidP="00C55F74">
            <w:pPr>
              <w:pStyle w:val="DCETexteAE"/>
              <w:spacing w:before="120" w:after="120"/>
            </w:pPr>
            <w:r w:rsidRPr="00986AF8">
              <w:t>Montant TVA incluse</w:t>
            </w:r>
          </w:p>
        </w:tc>
        <w:tc>
          <w:tcPr>
            <w:tcW w:w="4643" w:type="dxa"/>
            <w:shd w:val="clear" w:color="auto" w:fill="auto"/>
          </w:tcPr>
          <w:p w14:paraId="1F4DDA7E" w14:textId="77777777" w:rsidR="00C55F74" w:rsidRPr="00986AF8" w:rsidRDefault="00C55F74" w:rsidP="00C55F74">
            <w:pPr>
              <w:pStyle w:val="DCETexteAE"/>
              <w:spacing w:before="120" w:after="120"/>
            </w:pPr>
          </w:p>
        </w:tc>
      </w:tr>
    </w:tbl>
    <w:p w14:paraId="5CFB8EAD" w14:textId="77777777" w:rsidR="00C55F74" w:rsidRPr="00986AF8" w:rsidRDefault="00C55F74" w:rsidP="00D91D85">
      <w:pPr>
        <w:pStyle w:val="DCETexte"/>
        <w:spacing w:before="360" w:after="600"/>
      </w:pPr>
      <w:r w:rsidRPr="00986AF8">
        <w:t>Soit montant HT (en lettres) :</w:t>
      </w:r>
    </w:p>
    <w:p w14:paraId="399D5EA3" w14:textId="77777777" w:rsidR="00C55F74" w:rsidRPr="00986AF8" w:rsidRDefault="00C55F74" w:rsidP="00D91D85">
      <w:pPr>
        <w:pStyle w:val="DCETexte"/>
        <w:spacing w:before="240" w:after="600"/>
      </w:pPr>
      <w:r w:rsidRPr="00986AF8">
        <w:t>Soit montant TTC (en lettres) :</w:t>
      </w:r>
    </w:p>
    <w:bookmarkEnd w:id="10"/>
    <w:bookmarkEnd w:id="11"/>
    <w:p w14:paraId="65445A3F" w14:textId="77777777" w:rsidR="00C55F74" w:rsidRDefault="00C55F74" w:rsidP="00D91D85">
      <w:pPr>
        <w:overflowPunct/>
        <w:autoSpaceDE/>
        <w:autoSpaceDN/>
        <w:adjustRightInd/>
        <w:textAlignment w:val="auto"/>
      </w:pPr>
    </w:p>
    <w:p w14:paraId="0A470439" w14:textId="77777777" w:rsidR="00C55F74" w:rsidRPr="003E6410" w:rsidRDefault="00C55F74" w:rsidP="00C55F74">
      <w:pPr>
        <w:pStyle w:val="DCETitre1"/>
        <w:spacing w:before="360"/>
        <w:ind w:left="357" w:hanging="357"/>
      </w:pPr>
      <w:r w:rsidRPr="003E6410">
        <w:t>Avance (</w:t>
      </w:r>
      <w:r w:rsidRPr="00D91D85">
        <w:t>à compléter</w:t>
      </w:r>
      <w:r w:rsidRPr="003E6410">
        <w:t>)</w:t>
      </w:r>
    </w:p>
    <w:p w14:paraId="6179B04F" w14:textId="77777777" w:rsidR="00C55F74" w:rsidRPr="003E6410" w:rsidRDefault="00C55F74" w:rsidP="00D91D85">
      <w:pPr>
        <w:tabs>
          <w:tab w:val="left" w:pos="284"/>
        </w:tabs>
        <w:spacing w:after="240"/>
        <w:ind w:left="284" w:hanging="284"/>
        <w:jc w:val="both"/>
      </w:pPr>
      <w:r w:rsidRPr="003E6410">
        <w:t xml:space="preserve">□ </w:t>
      </w:r>
      <w:r w:rsidRPr="003E6410">
        <w:tab/>
        <w:t>Je refuse de percevoir l’avance prévue à l’article R. 2191-3 du code de la commande publique.</w:t>
      </w:r>
    </w:p>
    <w:p w14:paraId="146DA9FB" w14:textId="77777777" w:rsidR="00C55F74" w:rsidRPr="003E6410" w:rsidRDefault="00C55F74" w:rsidP="00D91D85">
      <w:pPr>
        <w:tabs>
          <w:tab w:val="left" w:pos="284"/>
        </w:tabs>
        <w:spacing w:after="240"/>
        <w:ind w:left="284" w:hanging="284"/>
        <w:jc w:val="both"/>
      </w:pPr>
      <w:r w:rsidRPr="003E6410">
        <w:t>□ J’accepte de percevoir l’avance prévue à l’article R. 2191-3 du code de la commande publique.</w:t>
      </w:r>
    </w:p>
    <w:p w14:paraId="4E1ECF82" w14:textId="77777777" w:rsidR="00C55F74" w:rsidRPr="003E6410" w:rsidRDefault="00C55F74" w:rsidP="00C55F74">
      <w:pPr>
        <w:pStyle w:val="DCETitre1"/>
        <w:spacing w:before="360"/>
        <w:ind w:left="357" w:hanging="357"/>
      </w:pPr>
      <w:r w:rsidRPr="003E6410">
        <w:t>Divers</w:t>
      </w:r>
    </w:p>
    <w:p w14:paraId="0F0B9974" w14:textId="6F65174F" w:rsidR="00C55F74" w:rsidRDefault="00C55F74" w:rsidP="00C55F74">
      <w:pPr>
        <w:spacing w:after="240"/>
        <w:jc w:val="both"/>
      </w:pPr>
      <w:r w:rsidRPr="003E6410">
        <w:t>La signature de l’acte d’engagement vaut approbation sans réserve des pièces composant le dossier de consultation.</w:t>
      </w:r>
    </w:p>
    <w:p w14:paraId="143C3713" w14:textId="651993AA" w:rsidR="00C55F74" w:rsidRDefault="00C55F74">
      <w:pPr>
        <w:overflowPunct/>
        <w:autoSpaceDE/>
        <w:autoSpaceDN/>
        <w:adjustRightInd/>
        <w:textAlignment w:val="auto"/>
      </w:pPr>
      <w:r>
        <w:br w:type="page"/>
      </w:r>
    </w:p>
    <w:p w14:paraId="2142D0B4" w14:textId="77777777" w:rsidR="00C55F74" w:rsidRPr="003E6410" w:rsidRDefault="00C55F74" w:rsidP="00C55F74">
      <w:pPr>
        <w:spacing w:after="240"/>
        <w:jc w:val="both"/>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8243DA" w:rsidRPr="008243DA" w14:paraId="03BCB915" w14:textId="77777777" w:rsidTr="00031F83">
        <w:trPr>
          <w:trHeight w:val="566"/>
          <w:jc w:val="center"/>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1A673082" w14:textId="77777777" w:rsidR="008243DA" w:rsidRPr="008243DA" w:rsidRDefault="008243DA" w:rsidP="008243DA">
            <w:pPr>
              <w:spacing w:before="120" w:after="120"/>
              <w:rPr>
                <w:b/>
              </w:rPr>
            </w:pPr>
            <w:r w:rsidRPr="008243DA">
              <w:rPr>
                <w:b/>
              </w:rPr>
              <w:br w:type="page"/>
              <w:t>Partie à compléter obligatoirement par le candidat pour la présentation de son offre :</w:t>
            </w:r>
          </w:p>
        </w:tc>
      </w:tr>
      <w:tr w:rsidR="008243DA" w:rsidRPr="008243DA" w14:paraId="64C17A9A" w14:textId="77777777" w:rsidTr="00031F83">
        <w:trPr>
          <w:jc w:val="center"/>
        </w:trPr>
        <w:tc>
          <w:tcPr>
            <w:tcW w:w="9142" w:type="dxa"/>
            <w:tcBorders>
              <w:top w:val="double" w:sz="4" w:space="0" w:color="auto"/>
              <w:left w:val="double" w:sz="4" w:space="0" w:color="auto"/>
              <w:bottom w:val="double" w:sz="4" w:space="0" w:color="auto"/>
              <w:right w:val="double" w:sz="4" w:space="0" w:color="auto"/>
            </w:tcBorders>
            <w:vAlign w:val="center"/>
          </w:tcPr>
          <w:p w14:paraId="7A150389" w14:textId="77777777" w:rsidR="008243DA" w:rsidRPr="008243DA" w:rsidRDefault="008243DA" w:rsidP="008243DA">
            <w:pPr>
              <w:spacing w:before="360" w:after="240"/>
              <w:ind w:firstLine="4536"/>
              <w:jc w:val="both"/>
            </w:pPr>
            <w:r w:rsidRPr="008243DA">
              <w:t>Fait en un seul original</w:t>
            </w:r>
          </w:p>
          <w:p w14:paraId="1335A5B8" w14:textId="77777777" w:rsidR="008243DA" w:rsidRPr="008243DA" w:rsidRDefault="008243DA" w:rsidP="008243DA">
            <w:pPr>
              <w:tabs>
                <w:tab w:val="left" w:leader="dot" w:pos="8792"/>
              </w:tabs>
              <w:spacing w:after="240"/>
              <w:ind w:firstLine="4536"/>
              <w:jc w:val="both"/>
            </w:pPr>
            <w:r w:rsidRPr="008243DA">
              <w:t>À</w:t>
            </w:r>
            <w:r w:rsidRPr="008243DA">
              <w:tab/>
            </w:r>
          </w:p>
          <w:p w14:paraId="0C233C91" w14:textId="77777777" w:rsidR="008243DA" w:rsidRPr="008243DA" w:rsidRDefault="008243DA" w:rsidP="008243DA">
            <w:pPr>
              <w:tabs>
                <w:tab w:val="left" w:leader="dot" w:pos="8792"/>
              </w:tabs>
              <w:spacing w:after="240"/>
              <w:ind w:firstLine="4536"/>
              <w:jc w:val="both"/>
            </w:pPr>
            <w:r w:rsidRPr="008243DA">
              <w:t>Le</w:t>
            </w:r>
            <w:r w:rsidRPr="008243DA">
              <w:tab/>
            </w:r>
          </w:p>
          <w:p w14:paraId="3ED74D69" w14:textId="77777777" w:rsidR="008243DA" w:rsidRPr="008243DA" w:rsidRDefault="008243DA" w:rsidP="008243DA">
            <w:pPr>
              <w:spacing w:after="1920"/>
              <w:ind w:firstLine="567"/>
              <w:jc w:val="both"/>
            </w:pPr>
            <w:r w:rsidRPr="008243DA">
              <w:t>Signature du contractant :</w:t>
            </w:r>
          </w:p>
        </w:tc>
      </w:tr>
      <w:tr w:rsidR="008243DA" w:rsidRPr="008243DA" w14:paraId="47915A79" w14:textId="77777777" w:rsidTr="00031F83">
        <w:trPr>
          <w:trHeight w:val="503"/>
          <w:jc w:val="center"/>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6D894E65" w14:textId="77777777" w:rsidR="008243DA" w:rsidRPr="008243DA" w:rsidRDefault="008243DA" w:rsidP="008243DA">
            <w:pPr>
              <w:spacing w:before="120" w:after="120"/>
              <w:rPr>
                <w:b/>
              </w:rPr>
            </w:pPr>
            <w:r w:rsidRPr="008243DA">
              <w:rPr>
                <w:b/>
              </w:rPr>
              <w:t>Partie réservée au Sénat :</w:t>
            </w:r>
          </w:p>
        </w:tc>
      </w:tr>
      <w:tr w:rsidR="008243DA" w:rsidRPr="008243DA" w14:paraId="54839E25" w14:textId="77777777" w:rsidTr="00031F83">
        <w:trPr>
          <w:jc w:val="center"/>
        </w:trPr>
        <w:tc>
          <w:tcPr>
            <w:tcW w:w="9142" w:type="dxa"/>
            <w:tcBorders>
              <w:top w:val="double" w:sz="4" w:space="0" w:color="auto"/>
              <w:left w:val="double" w:sz="4" w:space="0" w:color="auto"/>
              <w:bottom w:val="double" w:sz="4" w:space="0" w:color="auto"/>
              <w:right w:val="double" w:sz="4" w:space="0" w:color="auto"/>
            </w:tcBorders>
            <w:vAlign w:val="center"/>
          </w:tcPr>
          <w:p w14:paraId="2E48AF72" w14:textId="77777777" w:rsidR="008243DA" w:rsidRPr="008243DA" w:rsidRDefault="008243DA" w:rsidP="008243DA">
            <w:pPr>
              <w:tabs>
                <w:tab w:val="left" w:leader="dot" w:pos="8846"/>
              </w:tabs>
              <w:spacing w:before="360" w:after="240"/>
              <w:ind w:left="567"/>
              <w:jc w:val="both"/>
            </w:pPr>
            <w:r w:rsidRPr="008243DA">
              <w:t xml:space="preserve">Acte d’engagement complémentaire, complété le cas échéant par </w:t>
            </w:r>
            <w:r w:rsidRPr="008243DA">
              <w:rPr>
                <w:vertAlign w:val="superscript"/>
              </w:rPr>
              <w:footnoteReference w:id="2"/>
            </w:r>
            <w:r w:rsidRPr="008243DA">
              <w:tab/>
            </w:r>
          </w:p>
          <w:p w14:paraId="357F79F0" w14:textId="77777777" w:rsidR="008243DA" w:rsidRPr="008243DA" w:rsidRDefault="008243DA" w:rsidP="008243DA">
            <w:pPr>
              <w:tabs>
                <w:tab w:val="left" w:leader="dot" w:pos="8846"/>
              </w:tabs>
              <w:spacing w:before="360" w:after="240"/>
              <w:ind w:left="567"/>
              <w:jc w:val="both"/>
            </w:pPr>
            <w:r w:rsidRPr="008243DA">
              <w:tab/>
            </w:r>
          </w:p>
          <w:p w14:paraId="7675B7A3" w14:textId="77777777" w:rsidR="008243DA" w:rsidRPr="008243DA" w:rsidRDefault="008243DA" w:rsidP="008243DA">
            <w:pPr>
              <w:tabs>
                <w:tab w:val="left" w:leader="dot" w:pos="8846"/>
              </w:tabs>
              <w:spacing w:before="360" w:after="240"/>
              <w:ind w:left="567"/>
              <w:jc w:val="both"/>
            </w:pPr>
            <w:r w:rsidRPr="008243DA">
              <w:tab/>
            </w:r>
          </w:p>
          <w:p w14:paraId="1D12E50C" w14:textId="77777777" w:rsidR="008243DA" w:rsidRPr="008243DA" w:rsidRDefault="008243DA" w:rsidP="008243DA">
            <w:pPr>
              <w:spacing w:before="360" w:after="240"/>
              <w:ind w:left="4536" w:right="247"/>
              <w:jc w:val="both"/>
            </w:pPr>
            <w:r w:rsidRPr="008243DA">
              <w:t xml:space="preserve">Est acceptée la présente offre pour valoir </w:t>
            </w:r>
            <w:r w:rsidRPr="008243DA">
              <w:br/>
              <w:t>acte d’engagement complémentaire</w:t>
            </w:r>
          </w:p>
          <w:p w14:paraId="78E9C882" w14:textId="77777777" w:rsidR="008243DA" w:rsidRPr="008243DA" w:rsidRDefault="008243DA" w:rsidP="008243DA">
            <w:pPr>
              <w:tabs>
                <w:tab w:val="left" w:leader="dot" w:pos="8792"/>
              </w:tabs>
              <w:spacing w:after="240"/>
              <w:ind w:firstLine="4536"/>
              <w:jc w:val="both"/>
            </w:pPr>
            <w:r w:rsidRPr="008243DA">
              <w:t xml:space="preserve">À </w:t>
            </w:r>
            <w:r w:rsidRPr="008243DA">
              <w:tab/>
            </w:r>
          </w:p>
          <w:p w14:paraId="3BBE2A8C" w14:textId="77777777" w:rsidR="008243DA" w:rsidRPr="008243DA" w:rsidRDefault="008243DA" w:rsidP="008243DA">
            <w:pPr>
              <w:tabs>
                <w:tab w:val="left" w:leader="dot" w:pos="8792"/>
              </w:tabs>
              <w:spacing w:after="240"/>
              <w:ind w:firstLine="4536"/>
              <w:jc w:val="both"/>
            </w:pPr>
            <w:r w:rsidRPr="008243DA">
              <w:t>Le</w:t>
            </w:r>
            <w:r w:rsidRPr="008243DA">
              <w:tab/>
            </w:r>
          </w:p>
          <w:p w14:paraId="09731880" w14:textId="77777777" w:rsidR="008243DA" w:rsidRPr="008243DA" w:rsidRDefault="008243DA" w:rsidP="008243DA">
            <w:pPr>
              <w:spacing w:after="240"/>
              <w:ind w:firstLine="567"/>
              <w:jc w:val="both"/>
            </w:pPr>
            <w:r w:rsidRPr="008243DA">
              <w:t>Le pouvoir adjudicateur :</w:t>
            </w:r>
          </w:p>
          <w:p w14:paraId="1F7F9F99" w14:textId="77777777" w:rsidR="008243DA" w:rsidRPr="008243DA" w:rsidRDefault="008243DA" w:rsidP="008243DA">
            <w:pPr>
              <w:ind w:firstLine="567"/>
              <w:jc w:val="both"/>
            </w:pPr>
            <w:r w:rsidRPr="008243DA">
              <w:t>Le Directeur de l’Architecture, du Patrimoine et des Jardins</w:t>
            </w:r>
          </w:p>
          <w:p w14:paraId="7E1A73CA" w14:textId="77777777" w:rsidR="008243DA" w:rsidRPr="008243DA" w:rsidRDefault="008243DA" w:rsidP="008243DA">
            <w:pPr>
              <w:ind w:firstLine="567"/>
              <w:jc w:val="both"/>
            </w:pPr>
          </w:p>
          <w:p w14:paraId="57D909F6" w14:textId="77777777" w:rsidR="008243DA" w:rsidRPr="008243DA" w:rsidRDefault="008243DA" w:rsidP="008243DA">
            <w:pPr>
              <w:ind w:firstLine="567"/>
              <w:jc w:val="both"/>
            </w:pPr>
          </w:p>
          <w:p w14:paraId="3C600CB1" w14:textId="77777777" w:rsidR="008243DA" w:rsidRPr="008243DA" w:rsidRDefault="008243DA" w:rsidP="008243DA">
            <w:pPr>
              <w:ind w:firstLine="567"/>
              <w:jc w:val="both"/>
            </w:pPr>
          </w:p>
          <w:p w14:paraId="4BD3B279" w14:textId="77777777" w:rsidR="008243DA" w:rsidRPr="008243DA" w:rsidRDefault="008243DA" w:rsidP="008243DA">
            <w:pPr>
              <w:ind w:firstLine="567"/>
              <w:jc w:val="both"/>
            </w:pPr>
          </w:p>
          <w:p w14:paraId="1372B370" w14:textId="77777777" w:rsidR="008243DA" w:rsidRPr="008243DA" w:rsidRDefault="008243DA" w:rsidP="008243DA">
            <w:pPr>
              <w:ind w:firstLine="567"/>
              <w:jc w:val="both"/>
            </w:pPr>
          </w:p>
          <w:p w14:paraId="325A7D3F" w14:textId="77777777" w:rsidR="008243DA" w:rsidRPr="008243DA" w:rsidRDefault="008243DA" w:rsidP="008243DA">
            <w:pPr>
              <w:ind w:firstLine="567"/>
              <w:jc w:val="both"/>
            </w:pPr>
          </w:p>
        </w:tc>
      </w:tr>
    </w:tbl>
    <w:p w14:paraId="6C779547" w14:textId="7F4709BF" w:rsidR="00E9612E" w:rsidRDefault="00E9612E" w:rsidP="00C55F74"/>
    <w:sectPr w:rsidR="00E9612E" w:rsidSect="00344AD4">
      <w:pgSz w:w="11907" w:h="16840" w:code="9"/>
      <w:pgMar w:top="2041" w:right="1418" w:bottom="567" w:left="1418" w:header="851" w:footer="107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F1D19" w14:textId="77777777" w:rsidR="00E945C0" w:rsidRDefault="00E945C0">
      <w:r>
        <w:separator/>
      </w:r>
    </w:p>
  </w:endnote>
  <w:endnote w:type="continuationSeparator" w:id="0">
    <w:p w14:paraId="6CF27D29" w14:textId="77777777" w:rsidR="00E945C0" w:rsidRDefault="00E94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auto"/>
    <w:pitch w:val="variable"/>
    <w:sig w:usb0="00000207" w:usb1="00000000" w:usb2="00000000" w:usb3="00000000" w:csb0="00000007"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08914" w14:textId="77777777" w:rsidR="00E945C0" w:rsidRDefault="00E945C0">
      <w:r>
        <w:separator/>
      </w:r>
    </w:p>
  </w:footnote>
  <w:footnote w:type="continuationSeparator" w:id="0">
    <w:p w14:paraId="2A380A69" w14:textId="77777777" w:rsidR="00E945C0" w:rsidRDefault="00E945C0">
      <w:r>
        <w:continuationSeparator/>
      </w:r>
    </w:p>
  </w:footnote>
  <w:footnote w:id="1">
    <w:p w14:paraId="6A8714CC" w14:textId="77777777" w:rsidR="00C55F74" w:rsidRPr="00AF2750" w:rsidRDefault="00C55F74" w:rsidP="00C55F74">
      <w:pPr>
        <w:pStyle w:val="Notedebasdepage"/>
        <w:rPr>
          <w:i/>
          <w:sz w:val="20"/>
        </w:rPr>
      </w:pPr>
      <w:r w:rsidRPr="00AF2750">
        <w:rPr>
          <w:rStyle w:val="Appelnotedebasdep"/>
          <w:sz w:val="20"/>
        </w:rPr>
        <w:footnoteRef/>
      </w:r>
      <w:r w:rsidRPr="00AF2750">
        <w:rPr>
          <w:sz w:val="20"/>
        </w:rPr>
        <w:t xml:space="preserve"> </w:t>
      </w:r>
      <w:r w:rsidRPr="00AF2750">
        <w:rPr>
          <w:i/>
          <w:sz w:val="20"/>
        </w:rPr>
        <w:t>Rayer la mention inutile.</w:t>
      </w:r>
    </w:p>
  </w:footnote>
  <w:footnote w:id="2">
    <w:p w14:paraId="0F5E02F6" w14:textId="77777777" w:rsidR="008243DA" w:rsidRPr="00AA2E6A" w:rsidRDefault="008243DA" w:rsidP="008243DA">
      <w:pPr>
        <w:pStyle w:val="Notedebasdepage"/>
        <w:tabs>
          <w:tab w:val="left" w:pos="1843"/>
        </w:tabs>
        <w:rPr>
          <w:i/>
          <w:sz w:val="20"/>
        </w:rPr>
      </w:pPr>
      <w:r w:rsidRPr="00AA2E6A">
        <w:rPr>
          <w:rStyle w:val="Appelnotedebasdep"/>
          <w:i/>
        </w:rPr>
        <w:footnoteRef/>
      </w:r>
      <w:r w:rsidRPr="00AA2E6A">
        <w:rPr>
          <w:i/>
        </w:rPr>
        <w:t xml:space="preserve"> </w:t>
      </w:r>
      <w:r w:rsidRPr="00AA2E6A">
        <w:rPr>
          <w:i/>
          <w:sz w:val="20"/>
        </w:rPr>
        <w:t>Le cas échéant, énumérer et joindre en annexe les documents complétant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F08B7" w14:textId="77777777" w:rsidR="009D0DC9" w:rsidRPr="00EC76C9" w:rsidRDefault="009D0DC9" w:rsidP="009D0DC9">
    <w:pPr>
      <w:pStyle w:val="DCETexteAE"/>
      <w:spacing w:after="0"/>
      <w:rPr>
        <w:i/>
        <w:sz w:val="16"/>
        <w:szCs w:val="44"/>
      </w:rPr>
    </w:pPr>
  </w:p>
  <w:p w14:paraId="223E1406" w14:textId="555EE187" w:rsidR="00B37DAF" w:rsidRPr="00F33ED7" w:rsidRDefault="003214B8" w:rsidP="00EC76C9">
    <w:pPr>
      <w:pStyle w:val="DCETexteAE"/>
      <w:tabs>
        <w:tab w:val="center" w:pos="4962"/>
        <w:tab w:val="right" w:pos="9071"/>
      </w:tabs>
      <w:spacing w:after="0"/>
      <w:rPr>
        <w:sz w:val="16"/>
        <w:szCs w:val="16"/>
      </w:rPr>
    </w:pPr>
    <w:r>
      <w:rPr>
        <w:i/>
        <w:sz w:val="16"/>
        <w:szCs w:val="16"/>
      </w:rPr>
      <w:t>Équipements</w:t>
    </w:r>
    <w:r w:rsidR="009D0DC9">
      <w:rPr>
        <w:i/>
        <w:sz w:val="16"/>
        <w:szCs w:val="16"/>
      </w:rPr>
      <w:t xml:space="preserve"> de cuisine froids</w:t>
    </w:r>
    <w:r w:rsidR="006A68FE">
      <w:rPr>
        <w:i/>
        <w:sz w:val="16"/>
        <w:szCs w:val="16"/>
      </w:rPr>
      <w:t xml:space="preserve"> et chauds</w:t>
    </w:r>
    <w:r w:rsidR="00B37DAF" w:rsidRPr="00204288">
      <w:tab/>
    </w:r>
    <w:r w:rsidR="00B37DAF" w:rsidRPr="00F33ED7">
      <w:rPr>
        <w:smallCaps/>
        <w:sz w:val="16"/>
        <w:szCs w:val="16"/>
      </w:rPr>
      <w:t>Acte d’engagement complémentaire</w:t>
    </w:r>
    <w:r w:rsidR="00B37DAF" w:rsidRPr="00204288">
      <w:tab/>
    </w:r>
    <w:r w:rsidR="00B37DAF" w:rsidRPr="00204288">
      <w:rPr>
        <w:rStyle w:val="Numrodepage"/>
        <w:sz w:val="18"/>
        <w:szCs w:val="18"/>
      </w:rPr>
      <w:fldChar w:fldCharType="begin"/>
    </w:r>
    <w:r w:rsidR="00B37DAF" w:rsidRPr="00204288">
      <w:rPr>
        <w:rStyle w:val="Numrodepage"/>
        <w:sz w:val="18"/>
        <w:szCs w:val="18"/>
      </w:rPr>
      <w:instrText xml:space="preserve"> PAGE </w:instrText>
    </w:r>
    <w:r w:rsidR="00B37DAF" w:rsidRPr="00204288">
      <w:rPr>
        <w:rStyle w:val="Numrodepage"/>
        <w:sz w:val="18"/>
        <w:szCs w:val="18"/>
      </w:rPr>
      <w:fldChar w:fldCharType="separate"/>
    </w:r>
    <w:r w:rsidR="0005514B">
      <w:rPr>
        <w:rStyle w:val="Numrodepage"/>
        <w:noProof/>
        <w:sz w:val="18"/>
        <w:szCs w:val="18"/>
      </w:rPr>
      <w:t>3</w:t>
    </w:r>
    <w:r w:rsidR="00B37DAF" w:rsidRPr="00204288">
      <w:rPr>
        <w:rStyle w:val="Numrodepage"/>
        <w:sz w:val="18"/>
        <w:szCs w:val="18"/>
      </w:rPr>
      <w:fldChar w:fldCharType="end"/>
    </w:r>
    <w:r w:rsidR="00B37DAF" w:rsidRPr="00204288">
      <w:rPr>
        <w:rStyle w:val="Numrodepage"/>
        <w:sz w:val="18"/>
        <w:szCs w:val="18"/>
      </w:rPr>
      <w:t>/</w:t>
    </w:r>
    <w:r w:rsidR="00B37DAF" w:rsidRPr="00204288">
      <w:rPr>
        <w:rStyle w:val="Numrodepage"/>
        <w:sz w:val="18"/>
        <w:szCs w:val="18"/>
      </w:rPr>
      <w:fldChar w:fldCharType="begin"/>
    </w:r>
    <w:r w:rsidR="00B37DAF" w:rsidRPr="00204288">
      <w:rPr>
        <w:rStyle w:val="Numrodepage"/>
        <w:sz w:val="18"/>
        <w:szCs w:val="18"/>
      </w:rPr>
      <w:instrText xml:space="preserve"> NUMPAGES </w:instrText>
    </w:r>
    <w:r w:rsidR="00B37DAF" w:rsidRPr="00204288">
      <w:rPr>
        <w:rStyle w:val="Numrodepage"/>
        <w:sz w:val="18"/>
        <w:szCs w:val="18"/>
      </w:rPr>
      <w:fldChar w:fldCharType="separate"/>
    </w:r>
    <w:r w:rsidR="0005514B">
      <w:rPr>
        <w:rStyle w:val="Numrodepage"/>
        <w:noProof/>
        <w:sz w:val="18"/>
        <w:szCs w:val="18"/>
      </w:rPr>
      <w:t>7</w:t>
    </w:r>
    <w:r w:rsidR="00B37DAF" w:rsidRPr="00204288">
      <w:rPr>
        <w:rStyle w:val="Numrodepage"/>
        <w:sz w:val="18"/>
        <w:szCs w:val="18"/>
      </w:rPr>
      <w:fldChar w:fldCharType="end"/>
    </w:r>
    <w:r w:rsidR="00B37DAF">
      <w:rPr>
        <w:rStyle w:val="Numrodepage"/>
        <w:sz w:val="18"/>
        <w:szCs w:val="18"/>
      </w:rPr>
      <w:br/>
    </w:r>
    <w:r w:rsidR="00B37DAF">
      <w:rPr>
        <w:rStyle w:val="Numrodepage"/>
        <w:sz w:val="18"/>
        <w:szCs w:val="18"/>
      </w:rPr>
      <w:tab/>
    </w:r>
    <w:r w:rsidR="00B37DAF">
      <w:rPr>
        <w:smallCaps/>
        <w:sz w:val="16"/>
        <w:szCs w:val="16"/>
      </w:rPr>
      <w:t>marché subséquent</w:t>
    </w:r>
    <w:r w:rsidR="00440FBF">
      <w:rPr>
        <w:smallCaps/>
        <w:sz w:val="16"/>
        <w:szCs w:val="16"/>
      </w:rPr>
      <w:t xml:space="preserve"> </w:t>
    </w:r>
    <w:r w:rsidR="00CB3977">
      <w:rPr>
        <w:smallCaps/>
        <w:sz w:val="16"/>
        <w:szCs w:val="16"/>
      </w:rPr>
      <w:t xml:space="preserve">fictif </w:t>
    </w:r>
    <w:r w:rsidR="00440FBF">
      <w:rPr>
        <w:smallCaps/>
        <w:sz w:val="16"/>
        <w:szCs w:val="16"/>
      </w:rPr>
      <w:t xml:space="preserve">n° </w:t>
    </w:r>
    <w:r w:rsidR="00B37AE3">
      <w:rPr>
        <w:smallCaps/>
        <w:sz w:val="16"/>
        <w:szCs w:val="16"/>
      </w:rPr>
      <w:t>3</w:t>
    </w:r>
    <w:r w:rsidR="00B37DAF">
      <w:rPr>
        <w:smallCaps/>
        <w:sz w:val="16"/>
        <w:szCs w:val="16"/>
      </w:rPr>
      <w:br/>
    </w:r>
    <w:r w:rsidR="00B37DAF">
      <w:rPr>
        <w:smallCaps/>
        <w:sz w:val="16"/>
        <w:szCs w:val="16"/>
      </w:rPr>
      <w:br/>
    </w:r>
    <w:r w:rsidR="00B37DAF">
      <w:rPr>
        <w:smallCaps/>
        <w:sz w:val="16"/>
        <w:szCs w:val="16"/>
      </w:rPr>
      <w:tab/>
    </w:r>
  </w:p>
  <w:p w14:paraId="4292DEDB" w14:textId="77777777" w:rsidR="00B37DAF" w:rsidRDefault="00B37DAF" w:rsidP="00F33ED7">
    <w:pPr>
      <w:pStyle w:val="En-tte"/>
      <w:tabs>
        <w:tab w:val="clear" w:pos="4819"/>
        <w:tab w:val="clear" w:pos="9071"/>
        <w:tab w:val="center" w:pos="4962"/>
        <w:tab w:val="right" w:pos="9044"/>
      </w:tabs>
      <w:ind w:right="-1"/>
      <w:jc w:val="both"/>
      <w:rPr>
        <w:smallCaps/>
        <w:sz w:val="16"/>
        <w:szCs w:val="16"/>
      </w:rPr>
    </w:pPr>
    <w:r>
      <w:rPr>
        <w:smallCaps/>
        <w:sz w:val="16"/>
        <w:szCs w:val="16"/>
      </w:rPr>
      <w:tab/>
    </w:r>
    <w:r w:rsidRPr="00F33ED7">
      <w:rPr>
        <w:smallCaps/>
        <w:sz w:val="16"/>
        <w:szCs w:val="16"/>
      </w:rPr>
      <w:t xml:space="preserve"> </w:t>
    </w:r>
  </w:p>
  <w:p w14:paraId="177C45A3" w14:textId="77777777" w:rsidR="00B37DAF" w:rsidRDefault="00B37DAF" w:rsidP="00F33ED7">
    <w:pPr>
      <w:pStyle w:val="En-tte"/>
      <w:tabs>
        <w:tab w:val="clear" w:pos="4819"/>
        <w:tab w:val="clear" w:pos="9071"/>
        <w:tab w:val="center" w:pos="4962"/>
        <w:tab w:val="right" w:pos="9044"/>
      </w:tabs>
      <w:ind w:right="-1"/>
      <w:jc w:val="both"/>
      <w:rPr>
        <w:smallCaps/>
        <w:sz w:val="16"/>
        <w:szCs w:val="16"/>
      </w:rPr>
    </w:pPr>
  </w:p>
  <w:p w14:paraId="15883C09" w14:textId="77777777" w:rsidR="00B37DAF" w:rsidRPr="00F33ED7" w:rsidRDefault="00B37DAF" w:rsidP="00F33ED7">
    <w:pPr>
      <w:pStyle w:val="En-tte"/>
      <w:tabs>
        <w:tab w:val="clear" w:pos="4819"/>
        <w:tab w:val="clear" w:pos="9071"/>
        <w:tab w:val="center" w:pos="4962"/>
        <w:tab w:val="right" w:pos="9044"/>
      </w:tabs>
      <w:ind w:right="-1"/>
      <w:jc w:val="both"/>
      <w:rPr>
        <w:rStyle w:val="Numrodepage"/>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5F3D"/>
    <w:multiLevelType w:val="multilevel"/>
    <w:tmpl w:val="B726DFCE"/>
    <w:lvl w:ilvl="0">
      <w:start w:val="1"/>
      <w:numFmt w:val="decimal"/>
      <w:isLgl/>
      <w:suff w:val="space"/>
      <w:lvlText w:val="Article %1. –"/>
      <w:lvlJc w:val="left"/>
      <w:pPr>
        <w:ind w:left="360" w:hanging="360"/>
      </w:pPr>
      <w:rPr>
        <w:rFonts w:hint="default"/>
        <w:b/>
        <w:i w:val="0"/>
        <w:caps/>
        <w:sz w:val="24"/>
        <w:szCs w:val="24"/>
      </w:rPr>
    </w:lvl>
    <w:lvl w:ilvl="1">
      <w:start w:val="1"/>
      <w:numFmt w:val="decimal"/>
      <w:lvlText w:val="%1.%2."/>
      <w:lvlJc w:val="left"/>
      <w:pPr>
        <w:tabs>
          <w:tab w:val="num" w:pos="792"/>
        </w:tabs>
        <w:ind w:left="792"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198451F"/>
    <w:multiLevelType w:val="hybridMultilevel"/>
    <w:tmpl w:val="E1421D1C"/>
    <w:lvl w:ilvl="0" w:tplc="2A04680E">
      <w:start w:val="5"/>
      <w:numFmt w:val="bullet"/>
      <w:lvlText w:val=""/>
      <w:lvlJc w:val="left"/>
      <w:pPr>
        <w:tabs>
          <w:tab w:val="num" w:pos="927"/>
        </w:tabs>
        <w:ind w:left="927" w:hanging="360"/>
      </w:pPr>
      <w:rPr>
        <w:rFonts w:ascii="Wingdings" w:eastAsia="Times New Roman" w:hAnsi="Wingdings" w:cs="Aria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556F3F"/>
    <w:multiLevelType w:val="hybridMultilevel"/>
    <w:tmpl w:val="CE203E8C"/>
    <w:lvl w:ilvl="0" w:tplc="FE746C0E">
      <w:numFmt w:val="bullet"/>
      <w:pStyle w:val="DCEPuce"/>
      <w:lvlText w:val="•"/>
      <w:lvlJc w:val="left"/>
      <w:pPr>
        <w:tabs>
          <w:tab w:val="num" w:pos="1004"/>
        </w:tabs>
        <w:ind w:left="1004" w:hanging="437"/>
      </w:pPr>
      <w:rPr>
        <w:rFonts w:ascii="Times New Roman" w:hAnsi="Times New Roman"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A190A"/>
    <w:multiLevelType w:val="hybridMultilevel"/>
    <w:tmpl w:val="874E37EE"/>
    <w:lvl w:ilvl="0" w:tplc="1DA4937E">
      <w:numFmt w:val="bullet"/>
      <w:pStyle w:val="PucetiraitDCE"/>
      <w:lvlText w:val="-"/>
      <w:lvlJc w:val="left"/>
      <w:pPr>
        <w:tabs>
          <w:tab w:val="num" w:pos="1134"/>
        </w:tabs>
        <w:ind w:left="1134" w:hanging="283"/>
      </w:pPr>
      <w:rPr>
        <w:rFonts w:ascii="Times New Roman" w:eastAsia="Times New Roman" w:hAnsi="Times New Roman" w:cs="Times New Roman" w:hint="default"/>
      </w:rPr>
    </w:lvl>
    <w:lvl w:ilvl="1" w:tplc="040693E0">
      <w:numFmt w:val="bullet"/>
      <w:pStyle w:val="PucepointDCE"/>
      <w:lvlText w:val="•"/>
      <w:lvlJc w:val="left"/>
      <w:pPr>
        <w:tabs>
          <w:tab w:val="num" w:pos="1817"/>
        </w:tabs>
        <w:ind w:left="1647" w:firstLine="0"/>
      </w:pPr>
      <w:rPr>
        <w:rFonts w:ascii="Times New Roman" w:eastAsia="Times New Roman" w:hAnsi="Times New Roman" w:cs="Times New Roman" w:hint="default"/>
        <w:sz w:val="20"/>
        <w:szCs w:val="20"/>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0C887728"/>
    <w:multiLevelType w:val="hybridMultilevel"/>
    <w:tmpl w:val="26AA8C9E"/>
    <w:lvl w:ilvl="0" w:tplc="040C000D">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2590718"/>
    <w:multiLevelType w:val="hybridMultilevel"/>
    <w:tmpl w:val="F5DA5766"/>
    <w:lvl w:ilvl="0" w:tplc="6EAA1272">
      <w:numFmt w:val="bullet"/>
      <w:lvlText w:val="-"/>
      <w:lvlJc w:val="left"/>
      <w:pPr>
        <w:ind w:left="720" w:hanging="360"/>
      </w:pPr>
      <w:rPr>
        <w:rFonts w:ascii="Times New Roman" w:eastAsia="Times New Roman" w:hAnsi="Times New Roman"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9B4EB4"/>
    <w:multiLevelType w:val="singleLevel"/>
    <w:tmpl w:val="1256DB14"/>
    <w:lvl w:ilvl="0">
      <w:start w:val="1"/>
      <w:numFmt w:val="decimal"/>
      <w:lvlText w:val="%1"/>
      <w:legacy w:legacy="1" w:legacySpace="0" w:legacyIndent="360"/>
      <w:lvlJc w:val="left"/>
      <w:rPr>
        <w:rFonts w:ascii="Times New Roman" w:hAnsi="Times New Roman" w:cs="Times New Roman" w:hint="default"/>
      </w:rPr>
    </w:lvl>
  </w:abstractNum>
  <w:abstractNum w:abstractNumId="8" w15:restartNumberingAfterBreak="0">
    <w:nsid w:val="20D53E8E"/>
    <w:multiLevelType w:val="hybridMultilevel"/>
    <w:tmpl w:val="114AC0F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29072629"/>
    <w:multiLevelType w:val="hybridMultilevel"/>
    <w:tmpl w:val="3076A070"/>
    <w:lvl w:ilvl="0" w:tplc="3AC405A0">
      <w:numFmt w:val="bullet"/>
      <w:pStyle w:val="DCEPuceretrait"/>
      <w:lvlText w:val="•"/>
      <w:lvlJc w:val="left"/>
      <w:pPr>
        <w:tabs>
          <w:tab w:val="num" w:pos="284"/>
        </w:tabs>
        <w:ind w:left="1985" w:hanging="284"/>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7145A0"/>
    <w:multiLevelType w:val="hybridMultilevel"/>
    <w:tmpl w:val="A6DCD6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C85ECC"/>
    <w:multiLevelType w:val="hybridMultilevel"/>
    <w:tmpl w:val="F82C6D22"/>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45CE3E17"/>
    <w:multiLevelType w:val="multilevel"/>
    <w:tmpl w:val="FBDA8582"/>
    <w:lvl w:ilvl="0">
      <w:start w:val="1"/>
      <w:numFmt w:val="decimal"/>
      <w:pStyle w:val="DCETitre1"/>
      <w:isLgl/>
      <w:suff w:val="space"/>
      <w:lvlText w:val="Article %1. –"/>
      <w:lvlJc w:val="left"/>
      <w:pPr>
        <w:ind w:left="2629"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b/>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4B456AF4"/>
    <w:multiLevelType w:val="hybridMultilevel"/>
    <w:tmpl w:val="AD9CCA04"/>
    <w:lvl w:ilvl="0" w:tplc="ACE2D2AE">
      <w:start w:val="1"/>
      <w:numFmt w:val="bullet"/>
      <w:pStyle w:val="marc"/>
      <w:lvlText w:val=""/>
      <w:lvlJc w:val="left"/>
      <w:pPr>
        <w:tabs>
          <w:tab w:val="num" w:pos="645"/>
        </w:tabs>
        <w:ind w:left="645" w:hanging="360"/>
      </w:pPr>
      <w:rPr>
        <w:rFonts w:ascii="Symbol" w:hAnsi="Symbol"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14" w15:restartNumberingAfterBreak="0">
    <w:nsid w:val="51E86A21"/>
    <w:multiLevelType w:val="hybridMultilevel"/>
    <w:tmpl w:val="EF1CC17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ECC14A2"/>
    <w:multiLevelType w:val="hybridMultilevel"/>
    <w:tmpl w:val="8F448E90"/>
    <w:lvl w:ilvl="0" w:tplc="DC0AF22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7841F5"/>
    <w:multiLevelType w:val="hybridMultilevel"/>
    <w:tmpl w:val="233E4C6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num w:numId="1">
    <w:abstractNumId w:val="17"/>
  </w:num>
  <w:num w:numId="2">
    <w:abstractNumId w:val="13"/>
  </w:num>
  <w:num w:numId="3">
    <w:abstractNumId w:val="4"/>
  </w:num>
  <w:num w:numId="4">
    <w:abstractNumId w:val="2"/>
  </w:num>
  <w:num w:numId="5">
    <w:abstractNumId w:val="12"/>
  </w:num>
  <w:num w:numId="6">
    <w:abstractNumId w:val="9"/>
  </w:num>
  <w:num w:numId="7">
    <w:abstractNumId w:val="3"/>
  </w:num>
  <w:num w:numId="8">
    <w:abstractNumId w:val="7"/>
  </w:num>
  <w:num w:numId="9">
    <w:abstractNumId w:val="14"/>
  </w:num>
  <w:num w:numId="10">
    <w:abstractNumId w:val="8"/>
  </w:num>
  <w:num w:numId="11">
    <w:abstractNumId w:val="12"/>
  </w:num>
  <w:num w:numId="12">
    <w:abstractNumId w:val="16"/>
  </w:num>
  <w:num w:numId="13">
    <w:abstractNumId w:val="11"/>
  </w:num>
  <w:num w:numId="14">
    <w:abstractNumId w:val="5"/>
  </w:num>
  <w:num w:numId="15">
    <w:abstractNumId w:val="12"/>
  </w:num>
  <w:num w:numId="16">
    <w:abstractNumId w:val="10"/>
  </w:num>
  <w:num w:numId="17">
    <w:abstractNumId w:val="12"/>
  </w:num>
  <w:num w:numId="18">
    <w:abstractNumId w:val="12"/>
  </w:num>
  <w:num w:numId="19">
    <w:abstractNumId w:val="15"/>
  </w:num>
  <w:num w:numId="20">
    <w:abstractNumId w:val="12"/>
  </w:num>
  <w:num w:numId="21">
    <w:abstractNumId w:val="1"/>
  </w:num>
  <w:num w:numId="22">
    <w:abstractNumId w:val="12"/>
  </w:num>
  <w:num w:numId="23">
    <w:abstractNumId w:val="0"/>
  </w:num>
  <w:num w:numId="24">
    <w:abstractNumId w:val="12"/>
  </w:num>
  <w:num w:numId="25">
    <w:abstractNumId w:val="12"/>
  </w:num>
  <w:num w:numId="26">
    <w:abstractNumId w:val="12"/>
  </w:num>
  <w:num w:numId="27">
    <w:abstractNumId w:val="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colas JACQUES">
    <w15:presenceInfo w15:providerId="AD" w15:userId="S-1-5-21-857008329-1699671798-2414548155-12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5841"/>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54B"/>
    <w:rsid w:val="0000008F"/>
    <w:rsid w:val="00004129"/>
    <w:rsid w:val="00006A34"/>
    <w:rsid w:val="00010713"/>
    <w:rsid w:val="00011306"/>
    <w:rsid w:val="000129C1"/>
    <w:rsid w:val="00020F64"/>
    <w:rsid w:val="00022D29"/>
    <w:rsid w:val="00023C4B"/>
    <w:rsid w:val="000260AC"/>
    <w:rsid w:val="0003349A"/>
    <w:rsid w:val="000354BD"/>
    <w:rsid w:val="00040FAB"/>
    <w:rsid w:val="0004662D"/>
    <w:rsid w:val="000505E6"/>
    <w:rsid w:val="000532AB"/>
    <w:rsid w:val="000533D3"/>
    <w:rsid w:val="0005514B"/>
    <w:rsid w:val="000569D3"/>
    <w:rsid w:val="00057651"/>
    <w:rsid w:val="00076E78"/>
    <w:rsid w:val="000842A5"/>
    <w:rsid w:val="00087635"/>
    <w:rsid w:val="000917FE"/>
    <w:rsid w:val="000A0319"/>
    <w:rsid w:val="000A4C82"/>
    <w:rsid w:val="000C06C2"/>
    <w:rsid w:val="000C1A56"/>
    <w:rsid w:val="000C36CD"/>
    <w:rsid w:val="000C39C8"/>
    <w:rsid w:val="000C3DEF"/>
    <w:rsid w:val="000C41BA"/>
    <w:rsid w:val="000D323C"/>
    <w:rsid w:val="000D3891"/>
    <w:rsid w:val="000E0127"/>
    <w:rsid w:val="000E3250"/>
    <w:rsid w:val="000E6ADC"/>
    <w:rsid w:val="000F0F8C"/>
    <w:rsid w:val="000F29E4"/>
    <w:rsid w:val="000F2DD7"/>
    <w:rsid w:val="000F59CF"/>
    <w:rsid w:val="00100E5A"/>
    <w:rsid w:val="00101EDC"/>
    <w:rsid w:val="00104BC6"/>
    <w:rsid w:val="00106E3F"/>
    <w:rsid w:val="00111C7C"/>
    <w:rsid w:val="00116B33"/>
    <w:rsid w:val="001171C8"/>
    <w:rsid w:val="001204A8"/>
    <w:rsid w:val="00120B75"/>
    <w:rsid w:val="001237D9"/>
    <w:rsid w:val="00126B0B"/>
    <w:rsid w:val="00130363"/>
    <w:rsid w:val="0013179C"/>
    <w:rsid w:val="00140671"/>
    <w:rsid w:val="001437F9"/>
    <w:rsid w:val="00145856"/>
    <w:rsid w:val="0014610E"/>
    <w:rsid w:val="0014635F"/>
    <w:rsid w:val="00156C99"/>
    <w:rsid w:val="00162CBD"/>
    <w:rsid w:val="00165739"/>
    <w:rsid w:val="00170FD9"/>
    <w:rsid w:val="00171503"/>
    <w:rsid w:val="00171E42"/>
    <w:rsid w:val="0017472E"/>
    <w:rsid w:val="00175966"/>
    <w:rsid w:val="001771E1"/>
    <w:rsid w:val="00177431"/>
    <w:rsid w:val="00182690"/>
    <w:rsid w:val="00184904"/>
    <w:rsid w:val="001870EE"/>
    <w:rsid w:val="001872FC"/>
    <w:rsid w:val="001917E9"/>
    <w:rsid w:val="001A55CD"/>
    <w:rsid w:val="001A572C"/>
    <w:rsid w:val="001A7B97"/>
    <w:rsid w:val="001B41B4"/>
    <w:rsid w:val="001B563B"/>
    <w:rsid w:val="001B6FE7"/>
    <w:rsid w:val="001C2EBE"/>
    <w:rsid w:val="001C558A"/>
    <w:rsid w:val="001C67AF"/>
    <w:rsid w:val="001D5B20"/>
    <w:rsid w:val="001D5CEA"/>
    <w:rsid w:val="001E35BF"/>
    <w:rsid w:val="001E6D7D"/>
    <w:rsid w:val="001F2B6D"/>
    <w:rsid w:val="001F6818"/>
    <w:rsid w:val="00203552"/>
    <w:rsid w:val="00204288"/>
    <w:rsid w:val="0020441D"/>
    <w:rsid w:val="00205F21"/>
    <w:rsid w:val="002064AF"/>
    <w:rsid w:val="00211654"/>
    <w:rsid w:val="00217F87"/>
    <w:rsid w:val="0023018C"/>
    <w:rsid w:val="00245686"/>
    <w:rsid w:val="002471DD"/>
    <w:rsid w:val="002623EF"/>
    <w:rsid w:val="00266AE9"/>
    <w:rsid w:val="00275128"/>
    <w:rsid w:val="00281731"/>
    <w:rsid w:val="00283A25"/>
    <w:rsid w:val="00284515"/>
    <w:rsid w:val="0028557C"/>
    <w:rsid w:val="00290EA7"/>
    <w:rsid w:val="00292DE7"/>
    <w:rsid w:val="00294024"/>
    <w:rsid w:val="002940AD"/>
    <w:rsid w:val="002975EF"/>
    <w:rsid w:val="002A08FC"/>
    <w:rsid w:val="002A6D92"/>
    <w:rsid w:val="002B34C9"/>
    <w:rsid w:val="002B78D3"/>
    <w:rsid w:val="002C34CD"/>
    <w:rsid w:val="002C5D9A"/>
    <w:rsid w:val="002D572B"/>
    <w:rsid w:val="002D654B"/>
    <w:rsid w:val="002D72C4"/>
    <w:rsid w:val="002E4B6E"/>
    <w:rsid w:val="002F12E3"/>
    <w:rsid w:val="002F26E9"/>
    <w:rsid w:val="002F28D9"/>
    <w:rsid w:val="002F4958"/>
    <w:rsid w:val="002F5E69"/>
    <w:rsid w:val="00304050"/>
    <w:rsid w:val="00316E7B"/>
    <w:rsid w:val="00320985"/>
    <w:rsid w:val="00320A10"/>
    <w:rsid w:val="00320D65"/>
    <w:rsid w:val="003214B8"/>
    <w:rsid w:val="00321870"/>
    <w:rsid w:val="003317AE"/>
    <w:rsid w:val="00341A9C"/>
    <w:rsid w:val="00344AD4"/>
    <w:rsid w:val="00346953"/>
    <w:rsid w:val="00347451"/>
    <w:rsid w:val="003509CE"/>
    <w:rsid w:val="00366111"/>
    <w:rsid w:val="00370009"/>
    <w:rsid w:val="003712EF"/>
    <w:rsid w:val="00371A22"/>
    <w:rsid w:val="003725A4"/>
    <w:rsid w:val="00375920"/>
    <w:rsid w:val="00380D5F"/>
    <w:rsid w:val="00384330"/>
    <w:rsid w:val="0038655F"/>
    <w:rsid w:val="0039601A"/>
    <w:rsid w:val="00397EFA"/>
    <w:rsid w:val="003A0C28"/>
    <w:rsid w:val="003A32CE"/>
    <w:rsid w:val="003B0C74"/>
    <w:rsid w:val="003B0FA5"/>
    <w:rsid w:val="003B7E5F"/>
    <w:rsid w:val="003C2A40"/>
    <w:rsid w:val="003C2FCF"/>
    <w:rsid w:val="003C3641"/>
    <w:rsid w:val="003D509F"/>
    <w:rsid w:val="003E1C7E"/>
    <w:rsid w:val="003F0BFD"/>
    <w:rsid w:val="003F250B"/>
    <w:rsid w:val="003F5BFC"/>
    <w:rsid w:val="003F6774"/>
    <w:rsid w:val="003F734D"/>
    <w:rsid w:val="00404D63"/>
    <w:rsid w:val="00405DC4"/>
    <w:rsid w:val="00406521"/>
    <w:rsid w:val="004076B3"/>
    <w:rsid w:val="00407A73"/>
    <w:rsid w:val="00412500"/>
    <w:rsid w:val="004139F2"/>
    <w:rsid w:val="00415FED"/>
    <w:rsid w:val="00417FD5"/>
    <w:rsid w:val="004214DA"/>
    <w:rsid w:val="00423BCD"/>
    <w:rsid w:val="004277BC"/>
    <w:rsid w:val="00433989"/>
    <w:rsid w:val="00437BB6"/>
    <w:rsid w:val="00440FBF"/>
    <w:rsid w:val="00444645"/>
    <w:rsid w:val="00447FA5"/>
    <w:rsid w:val="0045234D"/>
    <w:rsid w:val="00452380"/>
    <w:rsid w:val="004525B1"/>
    <w:rsid w:val="00454439"/>
    <w:rsid w:val="00456F10"/>
    <w:rsid w:val="004575EA"/>
    <w:rsid w:val="004724B3"/>
    <w:rsid w:val="00473BA8"/>
    <w:rsid w:val="004756D9"/>
    <w:rsid w:val="004819A0"/>
    <w:rsid w:val="004832B9"/>
    <w:rsid w:val="00486FD5"/>
    <w:rsid w:val="0049178C"/>
    <w:rsid w:val="004A1921"/>
    <w:rsid w:val="004A1D92"/>
    <w:rsid w:val="004A36F8"/>
    <w:rsid w:val="004A3919"/>
    <w:rsid w:val="004A5B48"/>
    <w:rsid w:val="004B2D2F"/>
    <w:rsid w:val="004B3D25"/>
    <w:rsid w:val="004D27AE"/>
    <w:rsid w:val="004D2DEF"/>
    <w:rsid w:val="004E6E9D"/>
    <w:rsid w:val="004F02E4"/>
    <w:rsid w:val="004F3F29"/>
    <w:rsid w:val="005016AF"/>
    <w:rsid w:val="00510611"/>
    <w:rsid w:val="00513D52"/>
    <w:rsid w:val="005160F2"/>
    <w:rsid w:val="00520E84"/>
    <w:rsid w:val="0052299B"/>
    <w:rsid w:val="005302EF"/>
    <w:rsid w:val="00532DFB"/>
    <w:rsid w:val="00540AA8"/>
    <w:rsid w:val="00541DC4"/>
    <w:rsid w:val="005426A0"/>
    <w:rsid w:val="005432B7"/>
    <w:rsid w:val="005466A6"/>
    <w:rsid w:val="00547A24"/>
    <w:rsid w:val="00547FEE"/>
    <w:rsid w:val="00551018"/>
    <w:rsid w:val="00552E7C"/>
    <w:rsid w:val="00560C4B"/>
    <w:rsid w:val="0056105D"/>
    <w:rsid w:val="005638C6"/>
    <w:rsid w:val="0056555C"/>
    <w:rsid w:val="00567204"/>
    <w:rsid w:val="00575590"/>
    <w:rsid w:val="00577871"/>
    <w:rsid w:val="00580770"/>
    <w:rsid w:val="0058250D"/>
    <w:rsid w:val="005825F1"/>
    <w:rsid w:val="00587564"/>
    <w:rsid w:val="00597E66"/>
    <w:rsid w:val="005A75DD"/>
    <w:rsid w:val="005B0BE0"/>
    <w:rsid w:val="005B2110"/>
    <w:rsid w:val="005B68B2"/>
    <w:rsid w:val="005B7B51"/>
    <w:rsid w:val="005C3672"/>
    <w:rsid w:val="005C3A40"/>
    <w:rsid w:val="005C47BF"/>
    <w:rsid w:val="005D2861"/>
    <w:rsid w:val="005D482E"/>
    <w:rsid w:val="005D4DAA"/>
    <w:rsid w:val="005E5DB9"/>
    <w:rsid w:val="005F1369"/>
    <w:rsid w:val="005F6F3A"/>
    <w:rsid w:val="00602871"/>
    <w:rsid w:val="0061558E"/>
    <w:rsid w:val="00615FA1"/>
    <w:rsid w:val="006248C1"/>
    <w:rsid w:val="00627A05"/>
    <w:rsid w:val="00634376"/>
    <w:rsid w:val="00635E97"/>
    <w:rsid w:val="006513B6"/>
    <w:rsid w:val="00652E28"/>
    <w:rsid w:val="006550BF"/>
    <w:rsid w:val="00661AF8"/>
    <w:rsid w:val="006629BF"/>
    <w:rsid w:val="00662AE4"/>
    <w:rsid w:val="0067180F"/>
    <w:rsid w:val="006764A2"/>
    <w:rsid w:val="0068252E"/>
    <w:rsid w:val="006825B2"/>
    <w:rsid w:val="00684527"/>
    <w:rsid w:val="00684753"/>
    <w:rsid w:val="00684A11"/>
    <w:rsid w:val="00686B28"/>
    <w:rsid w:val="00690CFA"/>
    <w:rsid w:val="0069275B"/>
    <w:rsid w:val="00692C26"/>
    <w:rsid w:val="00692C3D"/>
    <w:rsid w:val="00693553"/>
    <w:rsid w:val="00693B7C"/>
    <w:rsid w:val="0069463E"/>
    <w:rsid w:val="006957F6"/>
    <w:rsid w:val="00695F01"/>
    <w:rsid w:val="006A2A77"/>
    <w:rsid w:val="006A6811"/>
    <w:rsid w:val="006A68FE"/>
    <w:rsid w:val="006B1DB6"/>
    <w:rsid w:val="006B35D0"/>
    <w:rsid w:val="006B3F76"/>
    <w:rsid w:val="006B5012"/>
    <w:rsid w:val="006B5572"/>
    <w:rsid w:val="006D579E"/>
    <w:rsid w:val="006D5A2C"/>
    <w:rsid w:val="006D73F5"/>
    <w:rsid w:val="006E2EA4"/>
    <w:rsid w:val="006E5185"/>
    <w:rsid w:val="006E6BDF"/>
    <w:rsid w:val="006F0C2B"/>
    <w:rsid w:val="006F14EA"/>
    <w:rsid w:val="006F494C"/>
    <w:rsid w:val="007009B5"/>
    <w:rsid w:val="00700B25"/>
    <w:rsid w:val="007049EB"/>
    <w:rsid w:val="00716B9E"/>
    <w:rsid w:val="007215F3"/>
    <w:rsid w:val="00730C8F"/>
    <w:rsid w:val="00733535"/>
    <w:rsid w:val="00736246"/>
    <w:rsid w:val="007405C2"/>
    <w:rsid w:val="00740E5D"/>
    <w:rsid w:val="00742FEC"/>
    <w:rsid w:val="0074397B"/>
    <w:rsid w:val="007442BE"/>
    <w:rsid w:val="007448B9"/>
    <w:rsid w:val="00747D56"/>
    <w:rsid w:val="00750D9F"/>
    <w:rsid w:val="007522A3"/>
    <w:rsid w:val="00753C5A"/>
    <w:rsid w:val="0075658E"/>
    <w:rsid w:val="00760148"/>
    <w:rsid w:val="0076167D"/>
    <w:rsid w:val="00761FED"/>
    <w:rsid w:val="00762F8D"/>
    <w:rsid w:val="00763EB7"/>
    <w:rsid w:val="00784640"/>
    <w:rsid w:val="007872A6"/>
    <w:rsid w:val="00787914"/>
    <w:rsid w:val="00787EB8"/>
    <w:rsid w:val="00790A94"/>
    <w:rsid w:val="00791042"/>
    <w:rsid w:val="00797089"/>
    <w:rsid w:val="007979D1"/>
    <w:rsid w:val="00797CAE"/>
    <w:rsid w:val="007A03B8"/>
    <w:rsid w:val="007A11BF"/>
    <w:rsid w:val="007A1290"/>
    <w:rsid w:val="007A59A4"/>
    <w:rsid w:val="007A5BFB"/>
    <w:rsid w:val="007C1362"/>
    <w:rsid w:val="007C293F"/>
    <w:rsid w:val="007D0E0F"/>
    <w:rsid w:val="007D1BFC"/>
    <w:rsid w:val="007D2C16"/>
    <w:rsid w:val="007D38AC"/>
    <w:rsid w:val="007E1014"/>
    <w:rsid w:val="007E2C0B"/>
    <w:rsid w:val="007E45A9"/>
    <w:rsid w:val="007F2E36"/>
    <w:rsid w:val="007F2F4B"/>
    <w:rsid w:val="007F3A85"/>
    <w:rsid w:val="007F7065"/>
    <w:rsid w:val="008012A7"/>
    <w:rsid w:val="00807B44"/>
    <w:rsid w:val="008120F7"/>
    <w:rsid w:val="00816A48"/>
    <w:rsid w:val="008172CA"/>
    <w:rsid w:val="00817656"/>
    <w:rsid w:val="00817852"/>
    <w:rsid w:val="00821B95"/>
    <w:rsid w:val="008243DA"/>
    <w:rsid w:val="00825444"/>
    <w:rsid w:val="00826CD1"/>
    <w:rsid w:val="00833596"/>
    <w:rsid w:val="00836ADD"/>
    <w:rsid w:val="00837CE2"/>
    <w:rsid w:val="00847032"/>
    <w:rsid w:val="008540A7"/>
    <w:rsid w:val="00856700"/>
    <w:rsid w:val="00857012"/>
    <w:rsid w:val="00857681"/>
    <w:rsid w:val="00857D47"/>
    <w:rsid w:val="00861C74"/>
    <w:rsid w:val="008730E2"/>
    <w:rsid w:val="00873584"/>
    <w:rsid w:val="00874AE0"/>
    <w:rsid w:val="00877908"/>
    <w:rsid w:val="00880BB6"/>
    <w:rsid w:val="008916AB"/>
    <w:rsid w:val="008A13CB"/>
    <w:rsid w:val="008A1F04"/>
    <w:rsid w:val="008A6A2F"/>
    <w:rsid w:val="008B07A7"/>
    <w:rsid w:val="008B6A90"/>
    <w:rsid w:val="008B6BFF"/>
    <w:rsid w:val="008C00A6"/>
    <w:rsid w:val="008D2454"/>
    <w:rsid w:val="008D5CD3"/>
    <w:rsid w:val="008D61A7"/>
    <w:rsid w:val="008D729A"/>
    <w:rsid w:val="008E2BDF"/>
    <w:rsid w:val="008F23DA"/>
    <w:rsid w:val="008F337B"/>
    <w:rsid w:val="00906D6A"/>
    <w:rsid w:val="00912080"/>
    <w:rsid w:val="0091356F"/>
    <w:rsid w:val="00924C34"/>
    <w:rsid w:val="0093217B"/>
    <w:rsid w:val="00934792"/>
    <w:rsid w:val="0094143C"/>
    <w:rsid w:val="00944359"/>
    <w:rsid w:val="009448B2"/>
    <w:rsid w:val="00944AF4"/>
    <w:rsid w:val="00944D03"/>
    <w:rsid w:val="009511C6"/>
    <w:rsid w:val="00953F60"/>
    <w:rsid w:val="009546EA"/>
    <w:rsid w:val="00967AB5"/>
    <w:rsid w:val="00970546"/>
    <w:rsid w:val="00971747"/>
    <w:rsid w:val="00976BB9"/>
    <w:rsid w:val="009777E4"/>
    <w:rsid w:val="0098121F"/>
    <w:rsid w:val="00983B83"/>
    <w:rsid w:val="00986AF8"/>
    <w:rsid w:val="00993A82"/>
    <w:rsid w:val="00994678"/>
    <w:rsid w:val="009A7294"/>
    <w:rsid w:val="009B155D"/>
    <w:rsid w:val="009B4409"/>
    <w:rsid w:val="009B7927"/>
    <w:rsid w:val="009C122C"/>
    <w:rsid w:val="009C4D15"/>
    <w:rsid w:val="009C7E1A"/>
    <w:rsid w:val="009D0DC9"/>
    <w:rsid w:val="009D63CB"/>
    <w:rsid w:val="009D6FF5"/>
    <w:rsid w:val="009E4B9E"/>
    <w:rsid w:val="009E5A0F"/>
    <w:rsid w:val="009E7B8A"/>
    <w:rsid w:val="009F0179"/>
    <w:rsid w:val="009F01B3"/>
    <w:rsid w:val="009F0636"/>
    <w:rsid w:val="009F06D2"/>
    <w:rsid w:val="009F213A"/>
    <w:rsid w:val="009F45D3"/>
    <w:rsid w:val="009F66DD"/>
    <w:rsid w:val="00A02283"/>
    <w:rsid w:val="00A075BB"/>
    <w:rsid w:val="00A07694"/>
    <w:rsid w:val="00A11077"/>
    <w:rsid w:val="00A142CC"/>
    <w:rsid w:val="00A15C62"/>
    <w:rsid w:val="00A22CE3"/>
    <w:rsid w:val="00A23073"/>
    <w:rsid w:val="00A37016"/>
    <w:rsid w:val="00A413C1"/>
    <w:rsid w:val="00A424FE"/>
    <w:rsid w:val="00A47D61"/>
    <w:rsid w:val="00A50D01"/>
    <w:rsid w:val="00A52FFF"/>
    <w:rsid w:val="00A54F4A"/>
    <w:rsid w:val="00A74E4B"/>
    <w:rsid w:val="00A76C1D"/>
    <w:rsid w:val="00A81824"/>
    <w:rsid w:val="00A82814"/>
    <w:rsid w:val="00A83044"/>
    <w:rsid w:val="00A84074"/>
    <w:rsid w:val="00A846D7"/>
    <w:rsid w:val="00A905C6"/>
    <w:rsid w:val="00A97189"/>
    <w:rsid w:val="00AA2E6A"/>
    <w:rsid w:val="00AB5A7B"/>
    <w:rsid w:val="00AB5D22"/>
    <w:rsid w:val="00AC52D9"/>
    <w:rsid w:val="00AD2E66"/>
    <w:rsid w:val="00AD5D69"/>
    <w:rsid w:val="00AE296F"/>
    <w:rsid w:val="00AE46C4"/>
    <w:rsid w:val="00AF1FD9"/>
    <w:rsid w:val="00AF29EF"/>
    <w:rsid w:val="00AF6008"/>
    <w:rsid w:val="00B04664"/>
    <w:rsid w:val="00B11F7A"/>
    <w:rsid w:val="00B12EC8"/>
    <w:rsid w:val="00B131BC"/>
    <w:rsid w:val="00B1759A"/>
    <w:rsid w:val="00B22E6B"/>
    <w:rsid w:val="00B269FF"/>
    <w:rsid w:val="00B26D29"/>
    <w:rsid w:val="00B35C2E"/>
    <w:rsid w:val="00B35D20"/>
    <w:rsid w:val="00B37AE3"/>
    <w:rsid w:val="00B37DAF"/>
    <w:rsid w:val="00B40AF3"/>
    <w:rsid w:val="00B44819"/>
    <w:rsid w:val="00B45E8B"/>
    <w:rsid w:val="00B50891"/>
    <w:rsid w:val="00B50BFD"/>
    <w:rsid w:val="00B51BCF"/>
    <w:rsid w:val="00B55ECD"/>
    <w:rsid w:val="00B57870"/>
    <w:rsid w:val="00B63160"/>
    <w:rsid w:val="00B65622"/>
    <w:rsid w:val="00B715A6"/>
    <w:rsid w:val="00B87150"/>
    <w:rsid w:val="00B92C81"/>
    <w:rsid w:val="00B973EB"/>
    <w:rsid w:val="00BA0864"/>
    <w:rsid w:val="00BB02E3"/>
    <w:rsid w:val="00BC3BA3"/>
    <w:rsid w:val="00BC51BC"/>
    <w:rsid w:val="00BD4D7A"/>
    <w:rsid w:val="00BD6820"/>
    <w:rsid w:val="00BE17D1"/>
    <w:rsid w:val="00BE1A42"/>
    <w:rsid w:val="00BE544C"/>
    <w:rsid w:val="00BE63BF"/>
    <w:rsid w:val="00BF325A"/>
    <w:rsid w:val="00C00AC8"/>
    <w:rsid w:val="00C023AE"/>
    <w:rsid w:val="00C06272"/>
    <w:rsid w:val="00C10373"/>
    <w:rsid w:val="00C116EE"/>
    <w:rsid w:val="00C12477"/>
    <w:rsid w:val="00C145C4"/>
    <w:rsid w:val="00C16771"/>
    <w:rsid w:val="00C216FA"/>
    <w:rsid w:val="00C40DF0"/>
    <w:rsid w:val="00C4720A"/>
    <w:rsid w:val="00C47221"/>
    <w:rsid w:val="00C536CE"/>
    <w:rsid w:val="00C545F9"/>
    <w:rsid w:val="00C55F74"/>
    <w:rsid w:val="00C56D4C"/>
    <w:rsid w:val="00C70045"/>
    <w:rsid w:val="00C7108B"/>
    <w:rsid w:val="00C724CB"/>
    <w:rsid w:val="00C72579"/>
    <w:rsid w:val="00C75F19"/>
    <w:rsid w:val="00C7694B"/>
    <w:rsid w:val="00C81E6F"/>
    <w:rsid w:val="00C908E9"/>
    <w:rsid w:val="00C9181B"/>
    <w:rsid w:val="00C91EB8"/>
    <w:rsid w:val="00C9459A"/>
    <w:rsid w:val="00C971CC"/>
    <w:rsid w:val="00CA19B2"/>
    <w:rsid w:val="00CA4C35"/>
    <w:rsid w:val="00CB14D2"/>
    <w:rsid w:val="00CB1BF9"/>
    <w:rsid w:val="00CB3977"/>
    <w:rsid w:val="00CC20F3"/>
    <w:rsid w:val="00CC2B84"/>
    <w:rsid w:val="00CC5B98"/>
    <w:rsid w:val="00CD12CD"/>
    <w:rsid w:val="00CD3757"/>
    <w:rsid w:val="00CD410C"/>
    <w:rsid w:val="00CF328C"/>
    <w:rsid w:val="00D03C72"/>
    <w:rsid w:val="00D03CEE"/>
    <w:rsid w:val="00D10B99"/>
    <w:rsid w:val="00D1199C"/>
    <w:rsid w:val="00D20BED"/>
    <w:rsid w:val="00D21DB6"/>
    <w:rsid w:val="00D268CE"/>
    <w:rsid w:val="00D276AE"/>
    <w:rsid w:val="00D31F6D"/>
    <w:rsid w:val="00D33E77"/>
    <w:rsid w:val="00D41DFD"/>
    <w:rsid w:val="00D460C9"/>
    <w:rsid w:val="00D479EF"/>
    <w:rsid w:val="00D5220D"/>
    <w:rsid w:val="00D522E1"/>
    <w:rsid w:val="00D56927"/>
    <w:rsid w:val="00D57E31"/>
    <w:rsid w:val="00D6074B"/>
    <w:rsid w:val="00D630F3"/>
    <w:rsid w:val="00D65C24"/>
    <w:rsid w:val="00D87340"/>
    <w:rsid w:val="00D93034"/>
    <w:rsid w:val="00DA16BC"/>
    <w:rsid w:val="00DB74C0"/>
    <w:rsid w:val="00DC07CF"/>
    <w:rsid w:val="00DC20E8"/>
    <w:rsid w:val="00DC59C4"/>
    <w:rsid w:val="00DC6169"/>
    <w:rsid w:val="00DC7102"/>
    <w:rsid w:val="00DC7C07"/>
    <w:rsid w:val="00DD0DD1"/>
    <w:rsid w:val="00DD13DF"/>
    <w:rsid w:val="00DD1924"/>
    <w:rsid w:val="00DD1E14"/>
    <w:rsid w:val="00DD24C1"/>
    <w:rsid w:val="00DD5645"/>
    <w:rsid w:val="00DD79E8"/>
    <w:rsid w:val="00DF0697"/>
    <w:rsid w:val="00DF25E1"/>
    <w:rsid w:val="00DF27D2"/>
    <w:rsid w:val="00E00A58"/>
    <w:rsid w:val="00E04DDA"/>
    <w:rsid w:val="00E07CCD"/>
    <w:rsid w:val="00E13CAF"/>
    <w:rsid w:val="00E31930"/>
    <w:rsid w:val="00E33E85"/>
    <w:rsid w:val="00E35081"/>
    <w:rsid w:val="00E40B32"/>
    <w:rsid w:val="00E40F58"/>
    <w:rsid w:val="00E43531"/>
    <w:rsid w:val="00E45B8E"/>
    <w:rsid w:val="00E51F4E"/>
    <w:rsid w:val="00E54158"/>
    <w:rsid w:val="00E54666"/>
    <w:rsid w:val="00E622AA"/>
    <w:rsid w:val="00E6271D"/>
    <w:rsid w:val="00E664B4"/>
    <w:rsid w:val="00E66768"/>
    <w:rsid w:val="00E7420C"/>
    <w:rsid w:val="00E7579D"/>
    <w:rsid w:val="00E75F71"/>
    <w:rsid w:val="00E770CD"/>
    <w:rsid w:val="00E77494"/>
    <w:rsid w:val="00E80B56"/>
    <w:rsid w:val="00E8529C"/>
    <w:rsid w:val="00E86B3F"/>
    <w:rsid w:val="00E8705A"/>
    <w:rsid w:val="00E914DF"/>
    <w:rsid w:val="00E931BE"/>
    <w:rsid w:val="00E93E0A"/>
    <w:rsid w:val="00E945C0"/>
    <w:rsid w:val="00E9612E"/>
    <w:rsid w:val="00EA47A9"/>
    <w:rsid w:val="00EB0A59"/>
    <w:rsid w:val="00EB6A5C"/>
    <w:rsid w:val="00EC029A"/>
    <w:rsid w:val="00EC2FC9"/>
    <w:rsid w:val="00EC30D9"/>
    <w:rsid w:val="00EC76C9"/>
    <w:rsid w:val="00ED0379"/>
    <w:rsid w:val="00ED26D7"/>
    <w:rsid w:val="00ED342E"/>
    <w:rsid w:val="00EE1EC4"/>
    <w:rsid w:val="00EE3978"/>
    <w:rsid w:val="00EE4F0A"/>
    <w:rsid w:val="00EF1F35"/>
    <w:rsid w:val="00F00D6A"/>
    <w:rsid w:val="00F076AB"/>
    <w:rsid w:val="00F13A35"/>
    <w:rsid w:val="00F16ADA"/>
    <w:rsid w:val="00F179EC"/>
    <w:rsid w:val="00F20A87"/>
    <w:rsid w:val="00F2131A"/>
    <w:rsid w:val="00F25FF8"/>
    <w:rsid w:val="00F2700F"/>
    <w:rsid w:val="00F302BF"/>
    <w:rsid w:val="00F311C8"/>
    <w:rsid w:val="00F33ED7"/>
    <w:rsid w:val="00F34807"/>
    <w:rsid w:val="00F361C3"/>
    <w:rsid w:val="00F40570"/>
    <w:rsid w:val="00F41612"/>
    <w:rsid w:val="00F47B29"/>
    <w:rsid w:val="00F55FD3"/>
    <w:rsid w:val="00F5783F"/>
    <w:rsid w:val="00F60087"/>
    <w:rsid w:val="00F60959"/>
    <w:rsid w:val="00F65DF3"/>
    <w:rsid w:val="00F673D5"/>
    <w:rsid w:val="00F74283"/>
    <w:rsid w:val="00F74B44"/>
    <w:rsid w:val="00F92DC8"/>
    <w:rsid w:val="00F95A1E"/>
    <w:rsid w:val="00F9782C"/>
    <w:rsid w:val="00F978C7"/>
    <w:rsid w:val="00FB03CA"/>
    <w:rsid w:val="00FB3008"/>
    <w:rsid w:val="00FB3585"/>
    <w:rsid w:val="00FB6BA9"/>
    <w:rsid w:val="00FC17C0"/>
    <w:rsid w:val="00FC3ED5"/>
    <w:rsid w:val="00FC51B1"/>
    <w:rsid w:val="00FC5282"/>
    <w:rsid w:val="00FC5673"/>
    <w:rsid w:val="00FD779E"/>
    <w:rsid w:val="00FE19AD"/>
    <w:rsid w:val="00FE560F"/>
    <w:rsid w:val="00FE7A58"/>
    <w:rsid w:val="00FF0FA9"/>
    <w:rsid w:val="00FF2D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3A3C3CD7"/>
  <w15:docId w15:val="{0D22409A-B09C-4C43-B3F3-B65FBBA8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20E8"/>
    <w:pPr>
      <w:overflowPunct w:val="0"/>
      <w:autoSpaceDE w:val="0"/>
      <w:autoSpaceDN w:val="0"/>
      <w:adjustRightInd w:val="0"/>
      <w:textAlignment w:val="baseline"/>
    </w:pPr>
    <w:rPr>
      <w:rFonts w:ascii="Times New Roman" w:hAnsi="Times New Roman"/>
      <w:sz w:val="24"/>
    </w:rPr>
  </w:style>
  <w:style w:type="paragraph" w:styleId="Titre1">
    <w:name w:val="heading 1"/>
    <w:aliases w:val="Titre 1 Car Car Car Car Car Car Car Car"/>
    <w:basedOn w:val="Normal"/>
    <w:next w:val="Normal"/>
    <w:link w:val="Titre1Car"/>
    <w:autoRedefine/>
    <w:qFormat/>
    <w:rsid w:val="00433989"/>
    <w:pPr>
      <w:keepNext/>
      <w:spacing w:before="120" w:after="120"/>
      <w:jc w:val="both"/>
      <w:outlineLvl w:val="0"/>
    </w:pPr>
    <w:rPr>
      <w:rFonts w:ascii="Bookman Old Style" w:hAnsi="Bookman Old Style"/>
      <w:b/>
      <w:kern w:val="28"/>
      <w:sz w:val="28"/>
      <w:szCs w:val="28"/>
    </w:rPr>
  </w:style>
  <w:style w:type="paragraph" w:styleId="Titre2">
    <w:name w:val="heading 2"/>
    <w:basedOn w:val="Normal"/>
    <w:next w:val="Normal"/>
    <w:qFormat/>
    <w:pPr>
      <w:keepNext/>
      <w:spacing w:before="240" w:after="120"/>
      <w:outlineLvl w:val="1"/>
    </w:pPr>
    <w:rPr>
      <w:rFonts w:ascii="Bookman Old Style" w:hAnsi="Bookman Old Style"/>
      <w:b/>
      <w:iCs/>
    </w:rPr>
  </w:style>
  <w:style w:type="paragraph" w:styleId="Titre3">
    <w:name w:val="heading 3"/>
    <w:basedOn w:val="Normal"/>
    <w:next w:val="Normal"/>
    <w:autoRedefine/>
    <w:qFormat/>
    <w:rsid w:val="0020441D"/>
    <w:pPr>
      <w:keepNext/>
      <w:tabs>
        <w:tab w:val="left" w:pos="1560"/>
      </w:tabs>
      <w:spacing w:line="360" w:lineRule="auto"/>
      <w:ind w:left="709"/>
      <w:outlineLvl w:val="2"/>
    </w:pPr>
    <w:rPr>
      <w:rFonts w:ascii="Bookman Old Style" w:hAnsi="Bookman Old Style"/>
      <w:b/>
      <w:bCs/>
      <w:i/>
      <w:sz w:val="22"/>
      <w:szCs w:val="22"/>
    </w:rPr>
  </w:style>
  <w:style w:type="paragraph" w:styleId="Titre4">
    <w:name w:val="heading 4"/>
    <w:basedOn w:val="Normal"/>
    <w:next w:val="Normal"/>
    <w:qFormat/>
    <w:pPr>
      <w:keepNext/>
      <w:spacing w:before="240" w:after="60"/>
      <w:outlineLvl w:val="3"/>
    </w:pPr>
    <w:rPr>
      <w:rFonts w:ascii="Bookman Old Style" w:hAnsi="Bookman Old Style"/>
      <w:i/>
      <w:iCs/>
      <w:szCs w:val="28"/>
    </w:rPr>
  </w:style>
  <w:style w:type="paragraph" w:styleId="Titre6">
    <w:name w:val="heading 6"/>
    <w:basedOn w:val="Normal"/>
    <w:next w:val="Normal"/>
    <w:qFormat/>
    <w:rsid w:val="007F3A85"/>
    <w:pPr>
      <w:overflowPunct/>
      <w:autoSpaceDE/>
      <w:autoSpaceDN/>
      <w:adjustRightInd/>
      <w:spacing w:before="240" w:after="60"/>
      <w:textAlignment w:val="auto"/>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819"/>
        <w:tab w:val="right" w:pos="9071"/>
      </w:tabs>
    </w:pPr>
  </w:style>
  <w:style w:type="character" w:styleId="Numrodepage">
    <w:name w:val="page number"/>
    <w:basedOn w:val="Policepardfaut"/>
    <w:semiHidden/>
  </w:style>
  <w:style w:type="paragraph" w:customStyle="1" w:styleId="Date1">
    <w:name w:val="Date1"/>
    <w:basedOn w:val="Normal"/>
    <w:semiHidden/>
    <w:pPr>
      <w:ind w:left="5380"/>
    </w:p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semiHidden/>
    <w:rsid w:val="006248C1"/>
    <w:pPr>
      <w:tabs>
        <w:tab w:val="left" w:leader="dot" w:pos="9072"/>
      </w:tabs>
      <w:spacing w:before="240"/>
    </w:pPr>
    <w:rPr>
      <w:b/>
    </w:rPr>
  </w:style>
  <w:style w:type="paragraph" w:styleId="TM2">
    <w:name w:val="toc 2"/>
    <w:basedOn w:val="Normal"/>
    <w:next w:val="Normal"/>
    <w:autoRedefine/>
    <w:semiHidden/>
    <w:rsid w:val="00693553"/>
    <w:pPr>
      <w:tabs>
        <w:tab w:val="left" w:pos="851"/>
        <w:tab w:val="left" w:leader="dot" w:pos="9072"/>
      </w:tabs>
      <w:spacing w:before="120"/>
      <w:ind w:left="851" w:hanging="653"/>
    </w:pPr>
  </w:style>
  <w:style w:type="paragraph" w:styleId="TM3">
    <w:name w:val="toc 3"/>
    <w:basedOn w:val="Normal"/>
    <w:next w:val="Normal"/>
    <w:semiHidden/>
    <w:rsid w:val="006248C1"/>
    <w:pPr>
      <w:tabs>
        <w:tab w:val="left" w:leader="dot" w:pos="9072"/>
      </w:tabs>
      <w:spacing w:before="120"/>
      <w:ind w:left="403"/>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styleId="Corpsdetexte2">
    <w:name w:val="Body Text 2"/>
    <w:basedOn w:val="Normal"/>
    <w:semiHidden/>
    <w:pPr>
      <w:spacing w:line="360" w:lineRule="auto"/>
      <w:jc w:val="both"/>
    </w:pPr>
    <w:rPr>
      <w:b/>
    </w:rPr>
  </w:style>
  <w:style w:type="paragraph" w:customStyle="1" w:styleId="Texte1">
    <w:name w:val="Texte à 1"/>
    <w:basedOn w:val="Normal"/>
    <w:semiHidden/>
    <w:pPr>
      <w:spacing w:line="360" w:lineRule="auto"/>
      <w:ind w:left="567"/>
      <w:jc w:val="both"/>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marc">
    <w:name w:val="marc"/>
    <w:basedOn w:val="Normal"/>
    <w:semiHidden/>
    <w:pPr>
      <w:numPr>
        <w:numId w:val="2"/>
      </w:numPr>
    </w:pPr>
  </w:style>
  <w:style w:type="paragraph" w:customStyle="1" w:styleId="Liste3ng2-points">
    <w:name w:val="Liste 3 §nég 2 - points"/>
    <w:basedOn w:val="marc"/>
    <w:semiHidden/>
    <w:pPr>
      <w:tabs>
        <w:tab w:val="clear" w:pos="645"/>
        <w:tab w:val="num" w:pos="1134"/>
      </w:tabs>
      <w:spacing w:after="120" w:line="360" w:lineRule="auto"/>
      <w:ind w:left="1134" w:hanging="284"/>
      <w:jc w:val="both"/>
    </w:pPr>
  </w:style>
  <w:style w:type="table" w:styleId="Grilledutableau">
    <w:name w:val="Table Grid"/>
    <w:basedOn w:val="TableauNormal"/>
    <w:semiHidden/>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semiHidden/>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Texte">
    <w:name w:val="DCE Texte"/>
    <w:basedOn w:val="Normal"/>
    <w:link w:val="DCETexteCar"/>
    <w:rsid w:val="007D0E0F"/>
    <w:pPr>
      <w:spacing w:after="240"/>
      <w:ind w:firstLine="567"/>
      <w:jc w:val="both"/>
    </w:pPr>
  </w:style>
  <w:style w:type="paragraph" w:customStyle="1" w:styleId="Titre1DCE">
    <w:name w:val="Titre 1 DCE"/>
    <w:basedOn w:val="Titre1"/>
    <w:next w:val="DCETexte"/>
    <w:semiHidden/>
    <w:rsid w:val="00006A34"/>
  </w:style>
  <w:style w:type="paragraph" w:customStyle="1" w:styleId="Titre2CDE">
    <w:name w:val="Titre 2 CDE"/>
    <w:basedOn w:val="Titre2"/>
    <w:next w:val="DCETexte"/>
    <w:semiHidden/>
    <w:rsid w:val="00006A34"/>
    <w:pPr>
      <w:keepLines/>
      <w:spacing w:before="120" w:line="360" w:lineRule="auto"/>
      <w:ind w:right="-312"/>
    </w:pPr>
    <w:rPr>
      <w:szCs w:val="24"/>
    </w:rPr>
  </w:style>
  <w:style w:type="paragraph" w:customStyle="1" w:styleId="Titre3DCE">
    <w:name w:val="Titre 3 DCE"/>
    <w:basedOn w:val="Titre3"/>
    <w:next w:val="DCETexte"/>
    <w:semiHidden/>
    <w:rsid w:val="00E75F71"/>
  </w:style>
  <w:style w:type="paragraph" w:customStyle="1" w:styleId="Titre4DCE">
    <w:name w:val="Titre 4 DCE"/>
    <w:basedOn w:val="Titre4"/>
    <w:next w:val="DCETexte"/>
    <w:semiHidden/>
    <w:rsid w:val="00E75F71"/>
    <w:pPr>
      <w:keepNext w:val="0"/>
      <w:ind w:firstLine="1418"/>
    </w:pPr>
  </w:style>
  <w:style w:type="paragraph" w:customStyle="1" w:styleId="PucetiraitDCE">
    <w:name w:val="Puce tirait DCE"/>
    <w:basedOn w:val="DCETexte"/>
    <w:next w:val="DCETexte"/>
    <w:semiHidden/>
    <w:rsid w:val="00433989"/>
    <w:pPr>
      <w:numPr>
        <w:numId w:val="3"/>
      </w:numPr>
    </w:pPr>
  </w:style>
  <w:style w:type="paragraph" w:customStyle="1" w:styleId="Titre2DCE">
    <w:name w:val="Titre 2 DCE"/>
    <w:basedOn w:val="Titre2"/>
    <w:next w:val="DCETexte"/>
    <w:autoRedefine/>
    <w:semiHidden/>
    <w:rsid w:val="000F2DD7"/>
    <w:pPr>
      <w:keepLines/>
      <w:spacing w:before="120" w:line="360" w:lineRule="auto"/>
      <w:ind w:right="-312"/>
    </w:pPr>
    <w:rPr>
      <w:szCs w:val="24"/>
    </w:rPr>
  </w:style>
  <w:style w:type="paragraph" w:customStyle="1" w:styleId="PucepointDCE">
    <w:name w:val="Puce point DCE"/>
    <w:basedOn w:val="Normal"/>
    <w:next w:val="DCETexte"/>
    <w:link w:val="PucepointDCECar"/>
    <w:semiHidden/>
    <w:rsid w:val="00341A9C"/>
    <w:pPr>
      <w:numPr>
        <w:ilvl w:val="1"/>
        <w:numId w:val="3"/>
      </w:numPr>
      <w:tabs>
        <w:tab w:val="clear" w:pos="1817"/>
        <w:tab w:val="left" w:pos="1418"/>
      </w:tabs>
      <w:spacing w:line="360" w:lineRule="auto"/>
      <w:ind w:left="1418" w:right="1134" w:hanging="284"/>
      <w:jc w:val="both"/>
    </w:pPr>
  </w:style>
  <w:style w:type="character" w:customStyle="1" w:styleId="Titre1Car">
    <w:name w:val="Titre 1 Car"/>
    <w:aliases w:val="Titre 1 Car Car Car Car Car Car Car Car Car"/>
    <w:link w:val="Titre1"/>
    <w:rsid w:val="00104BC6"/>
    <w:rPr>
      <w:rFonts w:ascii="Bookman Old Style" w:hAnsi="Bookman Old Style"/>
      <w:b/>
      <w:kern w:val="28"/>
      <w:sz w:val="28"/>
      <w:szCs w:val="28"/>
      <w:lang w:val="fr-FR" w:eastAsia="fr-FR" w:bidi="ar-SA"/>
    </w:rPr>
  </w:style>
  <w:style w:type="character" w:styleId="Marquedecommentaire">
    <w:name w:val="annotation reference"/>
    <w:semiHidden/>
    <w:rsid w:val="0045234D"/>
    <w:rPr>
      <w:sz w:val="16"/>
      <w:szCs w:val="16"/>
    </w:rPr>
  </w:style>
  <w:style w:type="paragraph" w:styleId="Commentaire">
    <w:name w:val="annotation text"/>
    <w:basedOn w:val="Normal"/>
    <w:semiHidden/>
    <w:rsid w:val="0045234D"/>
  </w:style>
  <w:style w:type="paragraph" w:styleId="Objetducommentaire">
    <w:name w:val="annotation subject"/>
    <w:basedOn w:val="Commentaire"/>
    <w:next w:val="Commentaire"/>
    <w:semiHidden/>
    <w:rsid w:val="0045234D"/>
    <w:rPr>
      <w:b/>
      <w:bCs/>
    </w:rPr>
  </w:style>
  <w:style w:type="paragraph" w:styleId="Notedebasdepage">
    <w:name w:val="footnote text"/>
    <w:basedOn w:val="Normal"/>
    <w:link w:val="NotedebasdepageCar"/>
    <w:semiHidden/>
    <w:rsid w:val="00716B9E"/>
  </w:style>
  <w:style w:type="character" w:styleId="Appelnotedebasdep">
    <w:name w:val="footnote reference"/>
    <w:rsid w:val="00716B9E"/>
    <w:rPr>
      <w:vertAlign w:val="superscript"/>
    </w:rPr>
  </w:style>
  <w:style w:type="paragraph" w:customStyle="1" w:styleId="DCETiret">
    <w:name w:val="DCE Tiret"/>
    <w:basedOn w:val="DCETexte"/>
    <w:rsid w:val="007D0E0F"/>
    <w:pPr>
      <w:numPr>
        <w:numId w:val="4"/>
      </w:numPr>
    </w:pPr>
  </w:style>
  <w:style w:type="paragraph" w:customStyle="1" w:styleId="DCETitre1">
    <w:name w:val="DCE Titre 1"/>
    <w:next w:val="DCETitre2"/>
    <w:link w:val="DCETitre1Car"/>
    <w:rsid w:val="001171C8"/>
    <w:pPr>
      <w:keepNext/>
      <w:keepLines/>
      <w:numPr>
        <w:numId w:val="5"/>
      </w:numPr>
      <w:spacing w:after="240"/>
      <w:ind w:left="360"/>
    </w:pPr>
    <w:rPr>
      <w:rFonts w:ascii="Times New Roman" w:hAnsi="Times New Roman"/>
      <w:b/>
      <w:smallCaps/>
      <w:kern w:val="28"/>
      <w:sz w:val="28"/>
      <w:szCs w:val="28"/>
    </w:rPr>
  </w:style>
  <w:style w:type="paragraph" w:customStyle="1" w:styleId="DCETitre2">
    <w:name w:val="DCE Titre 2"/>
    <w:next w:val="DCETexte"/>
    <w:rsid w:val="008012A7"/>
    <w:pPr>
      <w:keepLines/>
      <w:numPr>
        <w:ilvl w:val="1"/>
        <w:numId w:val="5"/>
      </w:numPr>
      <w:spacing w:after="240" w:line="360" w:lineRule="auto"/>
    </w:pPr>
    <w:rPr>
      <w:rFonts w:ascii="Times New Roman" w:hAnsi="Times New Roman"/>
      <w:b/>
      <w:iCs/>
      <w:sz w:val="24"/>
      <w:szCs w:val="24"/>
    </w:rPr>
  </w:style>
  <w:style w:type="paragraph" w:customStyle="1" w:styleId="DCETitre3">
    <w:name w:val="DCE Titre 3"/>
    <w:basedOn w:val="Titre3"/>
    <w:next w:val="DCETexte"/>
    <w:rsid w:val="00F13A35"/>
    <w:pPr>
      <w:keepLines/>
      <w:numPr>
        <w:ilvl w:val="2"/>
        <w:numId w:val="5"/>
      </w:numPr>
      <w:spacing w:after="240" w:line="240" w:lineRule="auto"/>
      <w:ind w:left="1225" w:hanging="505"/>
    </w:pPr>
    <w:rPr>
      <w:rFonts w:ascii="Times New Roman" w:hAnsi="Times New Roman"/>
      <w:sz w:val="24"/>
      <w:szCs w:val="24"/>
    </w:rPr>
  </w:style>
  <w:style w:type="paragraph" w:customStyle="1" w:styleId="DCETitre4">
    <w:name w:val="DCE Titre 4"/>
    <w:basedOn w:val="Titre4"/>
    <w:next w:val="DCETexte"/>
    <w:rsid w:val="007D0E0F"/>
    <w:pPr>
      <w:keepLines/>
      <w:numPr>
        <w:ilvl w:val="3"/>
        <w:numId w:val="5"/>
      </w:numPr>
      <w:spacing w:before="0" w:after="120" w:line="360" w:lineRule="auto"/>
    </w:pPr>
    <w:rPr>
      <w:rFonts w:ascii="Times New Roman" w:hAnsi="Times New Roman"/>
      <w:szCs w:val="24"/>
    </w:rPr>
  </w:style>
  <w:style w:type="character" w:customStyle="1" w:styleId="DCETitre1Car">
    <w:name w:val="DCE Titre 1 Car"/>
    <w:link w:val="DCETitre1"/>
    <w:rsid w:val="001171C8"/>
    <w:rPr>
      <w:rFonts w:ascii="Times New Roman" w:hAnsi="Times New Roman"/>
      <w:b/>
      <w:smallCaps/>
      <w:kern w:val="28"/>
      <w:sz w:val="28"/>
      <w:szCs w:val="28"/>
    </w:rPr>
  </w:style>
  <w:style w:type="paragraph" w:customStyle="1" w:styleId="DCEPuce">
    <w:name w:val="DCE Puce"/>
    <w:basedOn w:val="Normal"/>
    <w:autoRedefine/>
    <w:rsid w:val="00397EFA"/>
    <w:pPr>
      <w:numPr>
        <w:numId w:val="7"/>
      </w:numPr>
    </w:pPr>
  </w:style>
  <w:style w:type="paragraph" w:customStyle="1" w:styleId="TexteDCE">
    <w:name w:val="Texte DCE"/>
    <w:basedOn w:val="Normal"/>
    <w:link w:val="TexteDCECar"/>
    <w:rsid w:val="0014635F"/>
    <w:pPr>
      <w:spacing w:line="360" w:lineRule="auto"/>
      <w:ind w:firstLine="567"/>
      <w:jc w:val="both"/>
    </w:pPr>
    <w:rPr>
      <w:rFonts w:ascii="Bookman" w:hAnsi="Bookman"/>
      <w:sz w:val="20"/>
    </w:rPr>
  </w:style>
  <w:style w:type="character" w:customStyle="1" w:styleId="TexteDCECar">
    <w:name w:val="Texte DCE Car"/>
    <w:link w:val="TexteDCE"/>
    <w:rsid w:val="0014635F"/>
    <w:rPr>
      <w:rFonts w:ascii="Bookman" w:hAnsi="Bookman"/>
      <w:lang w:val="fr-FR" w:eastAsia="fr-FR" w:bidi="ar-SA"/>
    </w:rPr>
  </w:style>
  <w:style w:type="character" w:customStyle="1" w:styleId="PucepointDCECar">
    <w:name w:val="Puce point DCE Car"/>
    <w:link w:val="PucepointDCE"/>
    <w:rsid w:val="0014635F"/>
    <w:rPr>
      <w:rFonts w:ascii="Bookman" w:hAnsi="Bookman"/>
      <w:sz w:val="24"/>
      <w:lang w:val="fr-FR" w:eastAsia="fr-FR" w:bidi="ar-SA"/>
    </w:rPr>
  </w:style>
  <w:style w:type="paragraph" w:customStyle="1" w:styleId="DCEPuceretrait">
    <w:name w:val="DCE Puce retrait"/>
    <w:basedOn w:val="DCEPuce"/>
    <w:rsid w:val="00763EB7"/>
    <w:pPr>
      <w:numPr>
        <w:numId w:val="6"/>
      </w:numPr>
      <w:spacing w:after="240"/>
      <w:jc w:val="both"/>
    </w:pPr>
  </w:style>
  <w:style w:type="paragraph" w:customStyle="1" w:styleId="ADRESSE">
    <w:name w:val="ADRESSE"/>
    <w:basedOn w:val="DCETexte"/>
    <w:rsid w:val="00D87340"/>
    <w:pPr>
      <w:spacing w:after="0"/>
    </w:pPr>
  </w:style>
  <w:style w:type="paragraph" w:customStyle="1" w:styleId="TexteBET">
    <w:name w:val="TexteBET"/>
    <w:basedOn w:val="Normal"/>
    <w:autoRedefine/>
    <w:rsid w:val="000C41BA"/>
    <w:pPr>
      <w:spacing w:line="360" w:lineRule="auto"/>
      <w:jc w:val="both"/>
    </w:pPr>
    <w:rPr>
      <w:rFonts w:ascii="Bookman" w:hAnsi="Bookman"/>
      <w:sz w:val="20"/>
    </w:rPr>
  </w:style>
  <w:style w:type="paragraph" w:customStyle="1" w:styleId="DCETexteAE">
    <w:name w:val="DCE Texte AE"/>
    <w:basedOn w:val="DCETexte"/>
    <w:rsid w:val="000C41BA"/>
    <w:pPr>
      <w:ind w:firstLine="0"/>
    </w:pPr>
  </w:style>
  <w:style w:type="paragraph" w:customStyle="1" w:styleId="March">
    <w:name w:val="Marché"/>
    <w:basedOn w:val="Normal"/>
    <w:rsid w:val="000C41BA"/>
    <w:pPr>
      <w:spacing w:after="480"/>
      <w:jc w:val="center"/>
    </w:pPr>
    <w:rPr>
      <w:b/>
      <w:smallCaps/>
      <w:sz w:val="32"/>
      <w:szCs w:val="32"/>
    </w:rPr>
  </w:style>
  <w:style w:type="character" w:customStyle="1" w:styleId="DCETexteCar">
    <w:name w:val="DCE Texte Car"/>
    <w:link w:val="DCETexte"/>
    <w:rsid w:val="00120B75"/>
    <w:rPr>
      <w:sz w:val="24"/>
      <w:lang w:val="fr-FR" w:eastAsia="fr-FR" w:bidi="ar-SA"/>
    </w:rPr>
  </w:style>
  <w:style w:type="paragraph" w:customStyle="1" w:styleId="DCET1SSARTICLE">
    <w:name w:val="DCE T 1 SS ARTICLE"/>
    <w:basedOn w:val="DCETitre1"/>
    <w:rsid w:val="00040FAB"/>
    <w:pPr>
      <w:numPr>
        <w:numId w:val="0"/>
      </w:numPr>
      <w:jc w:val="center"/>
      <w:outlineLvl w:val="0"/>
    </w:pPr>
    <w:rPr>
      <w:rFonts w:ascii="Times New (W1)" w:hAnsi="Times New (W1)"/>
    </w:rPr>
  </w:style>
  <w:style w:type="paragraph" w:customStyle="1" w:styleId="DCECorpsdetexte">
    <w:name w:val="DCE Corps de texte"/>
    <w:basedOn w:val="Normal"/>
    <w:link w:val="DCECorpsdetexteCar"/>
    <w:rsid w:val="00040FAB"/>
    <w:pPr>
      <w:spacing w:after="240"/>
      <w:ind w:firstLine="567"/>
      <w:jc w:val="both"/>
    </w:pPr>
  </w:style>
  <w:style w:type="paragraph" w:customStyle="1" w:styleId="DCEpuceniveau2">
    <w:name w:val="DCE puce niveau 2"/>
    <w:basedOn w:val="Normal"/>
    <w:rsid w:val="00F179EC"/>
    <w:pPr>
      <w:tabs>
        <w:tab w:val="num" w:pos="567"/>
        <w:tab w:val="left" w:pos="1418"/>
      </w:tabs>
      <w:spacing w:after="120"/>
      <w:ind w:left="567" w:hanging="567"/>
      <w:jc w:val="both"/>
    </w:pPr>
  </w:style>
  <w:style w:type="paragraph" w:customStyle="1" w:styleId="TITREPIECE">
    <w:name w:val="TITRE PIECE"/>
    <w:basedOn w:val="Normal"/>
    <w:next w:val="DCECorpsdetexte"/>
    <w:semiHidden/>
    <w:rsid w:val="00F179EC"/>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customStyle="1" w:styleId="CarCarCarCarCarCar">
    <w:name w:val="Car Car Car Car Car Car"/>
    <w:basedOn w:val="Normal"/>
    <w:rsid w:val="00A81824"/>
    <w:pPr>
      <w:overflowPunct/>
      <w:autoSpaceDE/>
      <w:autoSpaceDN/>
      <w:adjustRightInd/>
      <w:spacing w:after="160" w:line="240" w:lineRule="exact"/>
      <w:textAlignment w:val="auto"/>
    </w:pPr>
    <w:rPr>
      <w:rFonts w:ascii="Tahoma" w:hAnsi="Tahoma"/>
      <w:sz w:val="20"/>
      <w:lang w:val="en-US" w:eastAsia="en-US"/>
    </w:rPr>
  </w:style>
  <w:style w:type="paragraph" w:customStyle="1" w:styleId="StyleArialW116ptPetitesmajusculesCentrHautSimple">
    <w:name w:val="Style Arial (W1) 16 pt Petites majuscules Centré Haut: (Simple..."/>
    <w:basedOn w:val="Normal"/>
    <w:semiHidden/>
    <w:rsid w:val="00EE4F0A"/>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DCECorpsdetexteCar">
    <w:name w:val="DCE Corps de texte Car"/>
    <w:link w:val="DCECorpsdetexte"/>
    <w:rsid w:val="00A50D01"/>
    <w:rPr>
      <w:sz w:val="24"/>
      <w:lang w:val="fr-FR" w:eastAsia="fr-FR" w:bidi="ar-SA"/>
    </w:rPr>
  </w:style>
  <w:style w:type="character" w:customStyle="1" w:styleId="NotedebasdepageCar">
    <w:name w:val="Note de bas de page Car"/>
    <w:basedOn w:val="Policepardfaut"/>
    <w:link w:val="Notedebasdepage"/>
    <w:semiHidden/>
    <w:rsid w:val="00C55F7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660620">
      <w:bodyDiv w:val="1"/>
      <w:marLeft w:val="0"/>
      <w:marRight w:val="0"/>
      <w:marTop w:val="0"/>
      <w:marBottom w:val="0"/>
      <w:divBdr>
        <w:top w:val="none" w:sz="0" w:space="0" w:color="auto"/>
        <w:left w:val="none" w:sz="0" w:space="0" w:color="auto"/>
        <w:bottom w:val="none" w:sz="0" w:space="0" w:color="auto"/>
        <w:right w:val="none" w:sz="0" w:space="0" w:color="auto"/>
      </w:divBdr>
    </w:div>
    <w:div w:id="1595090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30A1F-B828-4C92-BFB3-BEC1E7E6A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DCE.dot</Template>
  <TotalTime>1</TotalTime>
  <Pages>6</Pages>
  <Words>913</Words>
  <Characters>5094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JS CCAP TETE DE RESEAU</vt:lpstr>
    </vt:vector>
  </TitlesOfParts>
  <Company>SENAT</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CCAP TETE DE RESEAU</dc:title>
  <dc:creator>David Besnier</dc:creator>
  <cp:lastModifiedBy>Denis FOUSSIER</cp:lastModifiedBy>
  <cp:revision>4</cp:revision>
  <cp:lastPrinted>2022-01-18T07:23:00Z</cp:lastPrinted>
  <dcterms:created xsi:type="dcterms:W3CDTF">2025-07-03T14:35:00Z</dcterms:created>
  <dcterms:modified xsi:type="dcterms:W3CDTF">2025-07-11T17:42:00Z</dcterms:modified>
</cp:coreProperties>
</file>